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368B1856" w:rsidR="007676F4" w:rsidRPr="00FA2581" w:rsidRDefault="00BF4A3D" w:rsidP="00FA2581">
      <w:pPr>
        <w:pStyle w:val="Heading1"/>
      </w:pPr>
      <w:bookmarkStart w:id="0" w:name="_Toc197016342"/>
      <w:r>
        <w:t>Foundational Community Supports- Supportive Housing</w:t>
      </w:r>
      <w:bookmarkEnd w:id="0"/>
      <w:r>
        <w:t xml:space="preserve"> </w:t>
      </w:r>
    </w:p>
    <w:p w14:paraId="00738A33" w14:textId="2B243CD8" w:rsidR="00C50434" w:rsidRPr="00C50434" w:rsidRDefault="00C50434" w:rsidP="00C50434">
      <w:pPr>
        <w:spacing w:after="160" w:line="259" w:lineRule="auto"/>
        <w:rPr>
          <w:rFonts w:eastAsia="Calibri"/>
        </w:rPr>
      </w:pPr>
      <w:r w:rsidRPr="00C50434">
        <w:rPr>
          <w:rFonts w:eastAsia="Calibri"/>
        </w:rPr>
        <w:t>Chapter 30d describes Supportive Housing, a collaborative wraparound service for individuals with complex needs</w:t>
      </w:r>
      <w:r w:rsidRPr="00C50434">
        <w:rPr>
          <w:rFonts w:eastAsia="Times New Roman"/>
          <w:iCs/>
          <w:kern w:val="32"/>
        </w:rPr>
        <w:t>.</w:t>
      </w:r>
      <w:r w:rsidRPr="00C50434">
        <w:rPr>
          <w:rFonts w:eastAsia="Calibri"/>
        </w:rPr>
        <w:t xml:space="preserve"> These services are available in one of two ways for ALTSA recipients: Foundational Community Supports (FCS), or the Governor’s Opportunity for Supportive Housing (GOSH). This chapter describes program eligibility, service areas, referral process and case coordination for Foundational Community Supports – Supportive Housing services. For more information on GOSH, please see </w:t>
      </w:r>
      <w:r>
        <w:rPr>
          <w:rFonts w:eastAsia="Calibri"/>
        </w:rPr>
        <w:t>Long-Term Care Manual Chapter 6A: Altsa Subsidies &amp; GOSH Services.</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320950EE" w14:textId="77777777" w:rsidR="00BF4A3D" w:rsidRDefault="00BF4A3D" w:rsidP="00615E6E"/>
    <w:p w14:paraId="06DA31C9" w14:textId="1131795B" w:rsidR="00615E6E" w:rsidRDefault="002C2797" w:rsidP="00615E6E">
      <w:r>
        <w:t>Whitney Joy Howard</w:t>
      </w:r>
      <w:r w:rsidR="00615E6E">
        <w:tab/>
      </w:r>
      <w:r>
        <w:t>Housing Integration Unit Manager</w:t>
      </w:r>
    </w:p>
    <w:p w14:paraId="7BB48EB5" w14:textId="6C90CE8A" w:rsidR="00615E6E" w:rsidRDefault="00615E6E" w:rsidP="00615E6E">
      <w:r>
        <w:tab/>
      </w:r>
      <w:r>
        <w:tab/>
      </w:r>
      <w:r>
        <w:tab/>
        <w:t>360.</w:t>
      </w:r>
      <w:r w:rsidR="002C2797">
        <w:t>791.</w:t>
      </w:r>
      <w:r w:rsidR="00AB115E">
        <w:t>2358</w:t>
      </w:r>
      <w:r>
        <w:tab/>
      </w:r>
      <w:r>
        <w:tab/>
      </w:r>
      <w:hyperlink r:id="rId8" w:history="1">
        <w:r w:rsidR="00AB115E" w:rsidRPr="00572500">
          <w:rPr>
            <w:rStyle w:val="Hyperlink"/>
          </w:rPr>
          <w:t>whitney.howard@dshs.wa.gov</w:t>
        </w:r>
      </w:hyperlink>
    </w:p>
    <w:p w14:paraId="1E2DB0A1" w14:textId="60A441B2" w:rsidR="00236884" w:rsidRDefault="00236884" w:rsidP="00615E6E">
      <w:r>
        <w:tab/>
      </w:r>
      <w:r>
        <w:tab/>
      </w:r>
      <w:r>
        <w:tab/>
      </w:r>
      <w:r>
        <w:tab/>
      </w:r>
      <w:r>
        <w:tab/>
      </w:r>
    </w:p>
    <w:p w14:paraId="181F4696" w14:textId="153D437F" w:rsidR="00236884" w:rsidRDefault="00AB115E" w:rsidP="00236884">
      <w:r>
        <w:t>Stephen Miller</w:t>
      </w:r>
      <w:r w:rsidR="00236884">
        <w:tab/>
      </w:r>
      <w:r w:rsidR="00236884">
        <w:tab/>
      </w:r>
      <w:r>
        <w:t>Supportive Housing</w:t>
      </w:r>
      <w:r w:rsidR="00236884">
        <w:t xml:space="preserve"> Unit Manager</w:t>
      </w:r>
    </w:p>
    <w:p w14:paraId="02E3A51E" w14:textId="2083948D" w:rsidR="00236884" w:rsidRDefault="00236884" w:rsidP="00236884">
      <w:r>
        <w:tab/>
      </w:r>
      <w:r>
        <w:tab/>
      </w:r>
      <w:r>
        <w:tab/>
      </w:r>
      <w:r w:rsidR="00AB115E">
        <w:t>564.200.3510</w:t>
      </w:r>
      <w:r>
        <w:tab/>
      </w:r>
      <w:r>
        <w:tab/>
      </w:r>
      <w:hyperlink r:id="rId9" w:history="1">
        <w:r w:rsidR="00532CC7" w:rsidRPr="00572500">
          <w:rPr>
            <w:rStyle w:val="Hyperlink"/>
          </w:rPr>
          <w:t>stephen.miller@dshs.wa.gov</w:t>
        </w:r>
      </w:hyperlink>
    </w:p>
    <w:p w14:paraId="49B77C7A" w14:textId="77777777" w:rsidR="00236884" w:rsidRDefault="00236884" w:rsidP="00615E6E"/>
    <w:p w14:paraId="60750DA5" w14:textId="77777777" w:rsidR="00BF4A3D" w:rsidRPr="00267F87" w:rsidRDefault="00BF4A3D" w:rsidP="00BF4A3D">
      <w:pPr>
        <w:rPr>
          <w:rFonts w:eastAsia="Aptos" w:cs="Calibri"/>
          <w14:ligatures w14:val="standardContextual"/>
        </w:rPr>
      </w:pPr>
      <w:r w:rsidRPr="00267F87">
        <w:rPr>
          <w:rFonts w:eastAsia="Aptos" w:cs="Calibri"/>
          <w14:ligatures w14:val="standardContextual"/>
        </w:rPr>
        <w:t xml:space="preserve">For additional information please visit our website:  </w:t>
      </w:r>
      <w:hyperlink r:id="rId10" w:history="1">
        <w:r w:rsidRPr="00267F87">
          <w:rPr>
            <w:rFonts w:eastAsia="Aptos" w:cs="Calibri"/>
            <w:color w:val="467886"/>
            <w:u w:val="single"/>
            <w14:ligatures w14:val="standardContextual"/>
          </w:rPr>
          <w:t>Office of Housing and Employment</w:t>
        </w:r>
      </w:hyperlink>
    </w:p>
    <w:p w14:paraId="5CBF80DA" w14:textId="77777777" w:rsidR="007E62CD" w:rsidRDefault="007E62CD" w:rsidP="00E22649"/>
    <w:p w14:paraId="39BF12D2" w14:textId="77777777" w:rsidR="00296C58" w:rsidRDefault="00296C58" w:rsidP="00E22649"/>
    <w:bookmarkStart w:id="1" w:name="_Toc197016343" w:displacedByCustomXml="next"/>
    <w:sdt>
      <w:sdtPr>
        <w:rPr>
          <w:rFonts w:ascii="Calibri" w:eastAsiaTheme="minorHAnsi" w:hAnsi="Calibri" w:cs="Times New Roman"/>
          <w:b w:val="0"/>
          <w:caps w:val="0"/>
          <w:color w:val="auto"/>
          <w:sz w:val="22"/>
          <w:szCs w:val="22"/>
        </w:rPr>
        <w:id w:val="-1782870160"/>
        <w:docPartObj>
          <w:docPartGallery w:val="Table of Contents"/>
          <w:docPartUnique/>
        </w:docPartObj>
      </w:sdtPr>
      <w:sdtEndPr>
        <w:rPr>
          <w:bCs/>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3568804A" w14:textId="032D5CA3" w:rsidR="006237E5"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7016342" w:history="1">
            <w:r w:rsidR="006237E5" w:rsidRPr="00B52D3E">
              <w:rPr>
                <w:rStyle w:val="Hyperlink"/>
                <w:noProof/>
              </w:rPr>
              <w:t>Foundational Community Supports- Supportive Housing</w:t>
            </w:r>
            <w:r w:rsidR="006237E5">
              <w:rPr>
                <w:noProof/>
                <w:webHidden/>
              </w:rPr>
              <w:tab/>
            </w:r>
            <w:r w:rsidR="006237E5">
              <w:rPr>
                <w:noProof/>
                <w:webHidden/>
              </w:rPr>
              <w:fldChar w:fldCharType="begin"/>
            </w:r>
            <w:r w:rsidR="006237E5">
              <w:rPr>
                <w:noProof/>
                <w:webHidden/>
              </w:rPr>
              <w:instrText xml:space="preserve"> PAGEREF _Toc197016342 \h </w:instrText>
            </w:r>
            <w:r w:rsidR="006237E5">
              <w:rPr>
                <w:noProof/>
                <w:webHidden/>
              </w:rPr>
            </w:r>
            <w:r w:rsidR="006237E5">
              <w:rPr>
                <w:noProof/>
                <w:webHidden/>
              </w:rPr>
              <w:fldChar w:fldCharType="separate"/>
            </w:r>
            <w:r w:rsidR="006237E5">
              <w:rPr>
                <w:noProof/>
                <w:webHidden/>
              </w:rPr>
              <w:t>1</w:t>
            </w:r>
            <w:r w:rsidR="006237E5">
              <w:rPr>
                <w:noProof/>
                <w:webHidden/>
              </w:rPr>
              <w:fldChar w:fldCharType="end"/>
            </w:r>
          </w:hyperlink>
        </w:p>
        <w:p w14:paraId="050E6C15" w14:textId="6F35A61C"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43" w:history="1">
            <w:r w:rsidRPr="00B52D3E">
              <w:rPr>
                <w:rStyle w:val="Hyperlink"/>
                <w:noProof/>
              </w:rPr>
              <w:t>Table of Contents</w:t>
            </w:r>
            <w:r>
              <w:rPr>
                <w:noProof/>
                <w:webHidden/>
              </w:rPr>
              <w:tab/>
            </w:r>
            <w:r>
              <w:rPr>
                <w:noProof/>
                <w:webHidden/>
              </w:rPr>
              <w:fldChar w:fldCharType="begin"/>
            </w:r>
            <w:r>
              <w:rPr>
                <w:noProof/>
                <w:webHidden/>
              </w:rPr>
              <w:instrText xml:space="preserve"> PAGEREF _Toc197016343 \h </w:instrText>
            </w:r>
            <w:r>
              <w:rPr>
                <w:noProof/>
                <w:webHidden/>
              </w:rPr>
            </w:r>
            <w:r>
              <w:rPr>
                <w:noProof/>
                <w:webHidden/>
              </w:rPr>
              <w:fldChar w:fldCharType="separate"/>
            </w:r>
            <w:r>
              <w:rPr>
                <w:noProof/>
                <w:webHidden/>
              </w:rPr>
              <w:t>1</w:t>
            </w:r>
            <w:r>
              <w:rPr>
                <w:noProof/>
                <w:webHidden/>
              </w:rPr>
              <w:fldChar w:fldCharType="end"/>
            </w:r>
          </w:hyperlink>
        </w:p>
        <w:p w14:paraId="155502E6" w14:textId="4F292DD7"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44" w:history="1">
            <w:r w:rsidRPr="00B52D3E">
              <w:rPr>
                <w:rStyle w:val="Hyperlink"/>
                <w:noProof/>
              </w:rPr>
              <w:t>Background</w:t>
            </w:r>
            <w:r>
              <w:rPr>
                <w:noProof/>
                <w:webHidden/>
              </w:rPr>
              <w:tab/>
            </w:r>
            <w:r>
              <w:rPr>
                <w:noProof/>
                <w:webHidden/>
              </w:rPr>
              <w:fldChar w:fldCharType="begin"/>
            </w:r>
            <w:r>
              <w:rPr>
                <w:noProof/>
                <w:webHidden/>
              </w:rPr>
              <w:instrText xml:space="preserve"> PAGEREF _Toc197016344 \h </w:instrText>
            </w:r>
            <w:r>
              <w:rPr>
                <w:noProof/>
                <w:webHidden/>
              </w:rPr>
            </w:r>
            <w:r>
              <w:rPr>
                <w:noProof/>
                <w:webHidden/>
              </w:rPr>
              <w:fldChar w:fldCharType="separate"/>
            </w:r>
            <w:r>
              <w:rPr>
                <w:noProof/>
                <w:webHidden/>
              </w:rPr>
              <w:t>3</w:t>
            </w:r>
            <w:r>
              <w:rPr>
                <w:noProof/>
                <w:webHidden/>
              </w:rPr>
              <w:fldChar w:fldCharType="end"/>
            </w:r>
          </w:hyperlink>
        </w:p>
        <w:p w14:paraId="795CFDE7" w14:textId="77505551"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45" w:history="1">
            <w:r w:rsidRPr="00B52D3E">
              <w:rPr>
                <w:rStyle w:val="Hyperlink"/>
                <w:rFonts w:cstheme="minorHAnsi"/>
                <w:noProof/>
              </w:rPr>
              <w:t>Supportive Housing Services: Pre-Tenancy</w:t>
            </w:r>
            <w:r>
              <w:rPr>
                <w:noProof/>
                <w:webHidden/>
              </w:rPr>
              <w:tab/>
            </w:r>
            <w:r>
              <w:rPr>
                <w:noProof/>
                <w:webHidden/>
              </w:rPr>
              <w:fldChar w:fldCharType="begin"/>
            </w:r>
            <w:r>
              <w:rPr>
                <w:noProof/>
                <w:webHidden/>
              </w:rPr>
              <w:instrText xml:space="preserve"> PAGEREF _Toc197016345 \h </w:instrText>
            </w:r>
            <w:r>
              <w:rPr>
                <w:noProof/>
                <w:webHidden/>
              </w:rPr>
            </w:r>
            <w:r>
              <w:rPr>
                <w:noProof/>
                <w:webHidden/>
              </w:rPr>
              <w:fldChar w:fldCharType="separate"/>
            </w:r>
            <w:r>
              <w:rPr>
                <w:noProof/>
                <w:webHidden/>
              </w:rPr>
              <w:t>3</w:t>
            </w:r>
            <w:r>
              <w:rPr>
                <w:noProof/>
                <w:webHidden/>
              </w:rPr>
              <w:fldChar w:fldCharType="end"/>
            </w:r>
          </w:hyperlink>
        </w:p>
        <w:p w14:paraId="7F858AA3" w14:textId="48C05EDE"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46" w:history="1">
            <w:r w:rsidRPr="00B52D3E">
              <w:rPr>
                <w:rStyle w:val="Hyperlink"/>
                <w:rFonts w:cstheme="minorHAnsi"/>
                <w:noProof/>
              </w:rPr>
              <w:t>Supportive Housing Services: Tenancy</w:t>
            </w:r>
            <w:r>
              <w:rPr>
                <w:noProof/>
                <w:webHidden/>
              </w:rPr>
              <w:tab/>
            </w:r>
            <w:r>
              <w:rPr>
                <w:noProof/>
                <w:webHidden/>
              </w:rPr>
              <w:fldChar w:fldCharType="begin"/>
            </w:r>
            <w:r>
              <w:rPr>
                <w:noProof/>
                <w:webHidden/>
              </w:rPr>
              <w:instrText xml:space="preserve"> PAGEREF _Toc197016346 \h </w:instrText>
            </w:r>
            <w:r>
              <w:rPr>
                <w:noProof/>
                <w:webHidden/>
              </w:rPr>
            </w:r>
            <w:r>
              <w:rPr>
                <w:noProof/>
                <w:webHidden/>
              </w:rPr>
              <w:fldChar w:fldCharType="separate"/>
            </w:r>
            <w:r>
              <w:rPr>
                <w:noProof/>
                <w:webHidden/>
              </w:rPr>
              <w:t>4</w:t>
            </w:r>
            <w:r>
              <w:rPr>
                <w:noProof/>
                <w:webHidden/>
              </w:rPr>
              <w:fldChar w:fldCharType="end"/>
            </w:r>
          </w:hyperlink>
        </w:p>
        <w:p w14:paraId="41249C01" w14:textId="777553DC"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47" w:history="1">
            <w:r w:rsidRPr="00B52D3E">
              <w:rPr>
                <w:rStyle w:val="Hyperlink"/>
                <w:noProof/>
              </w:rPr>
              <w:t>Foundational Community Supports: Supportive Housing</w:t>
            </w:r>
            <w:r>
              <w:rPr>
                <w:noProof/>
                <w:webHidden/>
              </w:rPr>
              <w:tab/>
            </w:r>
            <w:r>
              <w:rPr>
                <w:noProof/>
                <w:webHidden/>
              </w:rPr>
              <w:fldChar w:fldCharType="begin"/>
            </w:r>
            <w:r>
              <w:rPr>
                <w:noProof/>
                <w:webHidden/>
              </w:rPr>
              <w:instrText xml:space="preserve"> PAGEREF _Toc197016347 \h </w:instrText>
            </w:r>
            <w:r>
              <w:rPr>
                <w:noProof/>
                <w:webHidden/>
              </w:rPr>
            </w:r>
            <w:r>
              <w:rPr>
                <w:noProof/>
                <w:webHidden/>
              </w:rPr>
              <w:fldChar w:fldCharType="separate"/>
            </w:r>
            <w:r>
              <w:rPr>
                <w:noProof/>
                <w:webHidden/>
              </w:rPr>
              <w:t>4</w:t>
            </w:r>
            <w:r>
              <w:rPr>
                <w:noProof/>
                <w:webHidden/>
              </w:rPr>
              <w:fldChar w:fldCharType="end"/>
            </w:r>
          </w:hyperlink>
        </w:p>
        <w:p w14:paraId="3481B7E4" w14:textId="57C4D6FD"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48" w:history="1">
            <w:r w:rsidRPr="00B52D3E">
              <w:rPr>
                <w:rStyle w:val="Hyperlink"/>
                <w:noProof/>
              </w:rPr>
              <w:t>Supportive housing and Case Coordination</w:t>
            </w:r>
            <w:r>
              <w:rPr>
                <w:noProof/>
                <w:webHidden/>
              </w:rPr>
              <w:tab/>
            </w:r>
            <w:r>
              <w:rPr>
                <w:noProof/>
                <w:webHidden/>
              </w:rPr>
              <w:fldChar w:fldCharType="begin"/>
            </w:r>
            <w:r>
              <w:rPr>
                <w:noProof/>
                <w:webHidden/>
              </w:rPr>
              <w:instrText xml:space="preserve"> PAGEREF _Toc197016348 \h </w:instrText>
            </w:r>
            <w:r>
              <w:rPr>
                <w:noProof/>
                <w:webHidden/>
              </w:rPr>
            </w:r>
            <w:r>
              <w:rPr>
                <w:noProof/>
                <w:webHidden/>
              </w:rPr>
              <w:fldChar w:fldCharType="separate"/>
            </w:r>
            <w:r>
              <w:rPr>
                <w:noProof/>
                <w:webHidden/>
              </w:rPr>
              <w:t>11</w:t>
            </w:r>
            <w:r>
              <w:rPr>
                <w:noProof/>
                <w:webHidden/>
              </w:rPr>
              <w:fldChar w:fldCharType="end"/>
            </w:r>
          </w:hyperlink>
        </w:p>
        <w:p w14:paraId="6F788463" w14:textId="22506A4C"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49" w:history="1">
            <w:r w:rsidRPr="00B52D3E">
              <w:rPr>
                <w:rStyle w:val="Hyperlink"/>
                <w:noProof/>
              </w:rPr>
              <w:t>Resources</w:t>
            </w:r>
            <w:r>
              <w:rPr>
                <w:noProof/>
                <w:webHidden/>
              </w:rPr>
              <w:tab/>
            </w:r>
            <w:r>
              <w:rPr>
                <w:noProof/>
                <w:webHidden/>
              </w:rPr>
              <w:fldChar w:fldCharType="begin"/>
            </w:r>
            <w:r>
              <w:rPr>
                <w:noProof/>
                <w:webHidden/>
              </w:rPr>
              <w:instrText xml:space="preserve"> PAGEREF _Toc197016349 \h </w:instrText>
            </w:r>
            <w:r>
              <w:rPr>
                <w:noProof/>
                <w:webHidden/>
              </w:rPr>
            </w:r>
            <w:r>
              <w:rPr>
                <w:noProof/>
                <w:webHidden/>
              </w:rPr>
              <w:fldChar w:fldCharType="separate"/>
            </w:r>
            <w:r>
              <w:rPr>
                <w:noProof/>
                <w:webHidden/>
              </w:rPr>
              <w:t>12</w:t>
            </w:r>
            <w:r>
              <w:rPr>
                <w:noProof/>
                <w:webHidden/>
              </w:rPr>
              <w:fldChar w:fldCharType="end"/>
            </w:r>
          </w:hyperlink>
        </w:p>
        <w:p w14:paraId="7D7BACA4" w14:textId="26E7DC7A"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50" w:history="1">
            <w:r w:rsidRPr="00B52D3E">
              <w:rPr>
                <w:rStyle w:val="Hyperlink"/>
                <w:rFonts w:cstheme="minorHAnsi"/>
                <w:bCs/>
                <w:noProof/>
              </w:rPr>
              <w:t>Housing Team Contacts</w:t>
            </w:r>
            <w:r w:rsidRPr="00B52D3E">
              <w:rPr>
                <w:rStyle w:val="Hyperlink"/>
                <w:rFonts w:cstheme="minorHAnsi"/>
                <w:noProof/>
              </w:rPr>
              <w:t xml:space="preserve"> </w:t>
            </w:r>
            <w:r w:rsidRPr="00B52D3E">
              <w:rPr>
                <w:rStyle w:val="Hyperlink"/>
                <w:rFonts w:cstheme="minorHAnsi"/>
                <w:bCs/>
                <w:noProof/>
              </w:rPr>
              <w:t>can be found on the</w:t>
            </w:r>
            <w:r w:rsidRPr="00B52D3E">
              <w:rPr>
                <w:rStyle w:val="Hyperlink"/>
                <w:rFonts w:cstheme="minorHAnsi"/>
                <w:noProof/>
              </w:rPr>
              <w:t xml:space="preserve"> RCL Housing Resources Website</w:t>
            </w:r>
            <w:r w:rsidRPr="00B52D3E">
              <w:rPr>
                <w:rStyle w:val="Hyperlink"/>
                <w:noProof/>
              </w:rPr>
              <w:t>.</w:t>
            </w:r>
            <w:r>
              <w:rPr>
                <w:noProof/>
                <w:webHidden/>
              </w:rPr>
              <w:tab/>
            </w:r>
            <w:r>
              <w:rPr>
                <w:noProof/>
                <w:webHidden/>
              </w:rPr>
              <w:fldChar w:fldCharType="begin"/>
            </w:r>
            <w:r>
              <w:rPr>
                <w:noProof/>
                <w:webHidden/>
              </w:rPr>
              <w:instrText xml:space="preserve"> PAGEREF _Toc197016350 \h </w:instrText>
            </w:r>
            <w:r>
              <w:rPr>
                <w:noProof/>
                <w:webHidden/>
              </w:rPr>
            </w:r>
            <w:r>
              <w:rPr>
                <w:noProof/>
                <w:webHidden/>
              </w:rPr>
              <w:fldChar w:fldCharType="separate"/>
            </w:r>
            <w:r>
              <w:rPr>
                <w:noProof/>
                <w:webHidden/>
              </w:rPr>
              <w:t>12</w:t>
            </w:r>
            <w:r>
              <w:rPr>
                <w:noProof/>
                <w:webHidden/>
              </w:rPr>
              <w:fldChar w:fldCharType="end"/>
            </w:r>
          </w:hyperlink>
        </w:p>
        <w:p w14:paraId="0C9B1853" w14:textId="1F960C01"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51" w:history="1">
            <w:r w:rsidRPr="00B52D3E">
              <w:rPr>
                <w:rStyle w:val="Hyperlink"/>
                <w:rFonts w:cstheme="minorHAnsi"/>
                <w:bCs/>
                <w:noProof/>
              </w:rPr>
              <w:t>Brochures and Videos</w:t>
            </w:r>
            <w:r>
              <w:rPr>
                <w:noProof/>
                <w:webHidden/>
              </w:rPr>
              <w:tab/>
            </w:r>
            <w:r>
              <w:rPr>
                <w:noProof/>
                <w:webHidden/>
              </w:rPr>
              <w:fldChar w:fldCharType="begin"/>
            </w:r>
            <w:r>
              <w:rPr>
                <w:noProof/>
                <w:webHidden/>
              </w:rPr>
              <w:instrText xml:space="preserve"> PAGEREF _Toc197016351 \h </w:instrText>
            </w:r>
            <w:r>
              <w:rPr>
                <w:noProof/>
                <w:webHidden/>
              </w:rPr>
            </w:r>
            <w:r>
              <w:rPr>
                <w:noProof/>
                <w:webHidden/>
              </w:rPr>
              <w:fldChar w:fldCharType="separate"/>
            </w:r>
            <w:r>
              <w:rPr>
                <w:noProof/>
                <w:webHidden/>
              </w:rPr>
              <w:t>12</w:t>
            </w:r>
            <w:r>
              <w:rPr>
                <w:noProof/>
                <w:webHidden/>
              </w:rPr>
              <w:fldChar w:fldCharType="end"/>
            </w:r>
          </w:hyperlink>
        </w:p>
        <w:p w14:paraId="3500EEA9" w14:textId="326C2E39"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52" w:history="1">
            <w:r w:rsidRPr="00B52D3E">
              <w:rPr>
                <w:rStyle w:val="Hyperlink"/>
                <w:rFonts w:cstheme="minorHAnsi"/>
                <w:bCs/>
                <w:noProof/>
              </w:rPr>
              <w:t>Related RCWS and WACs:</w:t>
            </w:r>
            <w:r>
              <w:rPr>
                <w:noProof/>
                <w:webHidden/>
              </w:rPr>
              <w:tab/>
            </w:r>
            <w:r>
              <w:rPr>
                <w:noProof/>
                <w:webHidden/>
              </w:rPr>
              <w:fldChar w:fldCharType="begin"/>
            </w:r>
            <w:r>
              <w:rPr>
                <w:noProof/>
                <w:webHidden/>
              </w:rPr>
              <w:instrText xml:space="preserve"> PAGEREF _Toc197016352 \h </w:instrText>
            </w:r>
            <w:r>
              <w:rPr>
                <w:noProof/>
                <w:webHidden/>
              </w:rPr>
            </w:r>
            <w:r>
              <w:rPr>
                <w:noProof/>
                <w:webHidden/>
              </w:rPr>
              <w:fldChar w:fldCharType="separate"/>
            </w:r>
            <w:r>
              <w:rPr>
                <w:noProof/>
                <w:webHidden/>
              </w:rPr>
              <w:t>12</w:t>
            </w:r>
            <w:r>
              <w:rPr>
                <w:noProof/>
                <w:webHidden/>
              </w:rPr>
              <w:fldChar w:fldCharType="end"/>
            </w:r>
          </w:hyperlink>
        </w:p>
        <w:p w14:paraId="7FD0A04F" w14:textId="11DF3679" w:rsidR="006237E5" w:rsidRDefault="006237E5">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7016353" w:history="1">
            <w:r w:rsidRPr="00B52D3E">
              <w:rPr>
                <w:rStyle w:val="Hyperlink"/>
                <w:rFonts w:cstheme="minorHAnsi"/>
                <w:noProof/>
              </w:rPr>
              <w:t>Forms:</w:t>
            </w:r>
            <w:r>
              <w:rPr>
                <w:noProof/>
                <w:webHidden/>
              </w:rPr>
              <w:tab/>
            </w:r>
            <w:r>
              <w:rPr>
                <w:noProof/>
                <w:webHidden/>
              </w:rPr>
              <w:fldChar w:fldCharType="begin"/>
            </w:r>
            <w:r>
              <w:rPr>
                <w:noProof/>
                <w:webHidden/>
              </w:rPr>
              <w:instrText xml:space="preserve"> PAGEREF _Toc197016353 \h </w:instrText>
            </w:r>
            <w:r>
              <w:rPr>
                <w:noProof/>
                <w:webHidden/>
              </w:rPr>
            </w:r>
            <w:r>
              <w:rPr>
                <w:noProof/>
                <w:webHidden/>
              </w:rPr>
              <w:fldChar w:fldCharType="separate"/>
            </w:r>
            <w:r>
              <w:rPr>
                <w:noProof/>
                <w:webHidden/>
              </w:rPr>
              <w:t>13</w:t>
            </w:r>
            <w:r>
              <w:rPr>
                <w:noProof/>
                <w:webHidden/>
              </w:rPr>
              <w:fldChar w:fldCharType="end"/>
            </w:r>
          </w:hyperlink>
        </w:p>
        <w:p w14:paraId="01A2EB84" w14:textId="08F420DC" w:rsidR="006237E5" w:rsidRDefault="006237E5">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7016354" w:history="1">
            <w:r w:rsidRPr="00B52D3E">
              <w:rPr>
                <w:rStyle w:val="Hyperlink"/>
                <w:noProof/>
              </w:rPr>
              <w:t>Revision History</w:t>
            </w:r>
            <w:r>
              <w:rPr>
                <w:noProof/>
                <w:webHidden/>
              </w:rPr>
              <w:tab/>
            </w:r>
            <w:r>
              <w:rPr>
                <w:noProof/>
                <w:webHidden/>
              </w:rPr>
              <w:fldChar w:fldCharType="begin"/>
            </w:r>
            <w:r>
              <w:rPr>
                <w:noProof/>
                <w:webHidden/>
              </w:rPr>
              <w:instrText xml:space="preserve"> PAGEREF _Toc197016354 \h </w:instrText>
            </w:r>
            <w:r>
              <w:rPr>
                <w:noProof/>
                <w:webHidden/>
              </w:rPr>
            </w:r>
            <w:r>
              <w:rPr>
                <w:noProof/>
                <w:webHidden/>
              </w:rPr>
              <w:fldChar w:fldCharType="separate"/>
            </w:r>
            <w:r>
              <w:rPr>
                <w:noProof/>
                <w:webHidden/>
              </w:rPr>
              <w:t>13</w:t>
            </w:r>
            <w:r>
              <w:rPr>
                <w:noProof/>
                <w:webHidden/>
              </w:rPr>
              <w:fldChar w:fldCharType="end"/>
            </w:r>
          </w:hyperlink>
        </w:p>
        <w:p w14:paraId="589D6972" w14:textId="6231E152" w:rsidR="007E62CD" w:rsidRDefault="007E62CD">
          <w:r>
            <w:rPr>
              <w:b/>
              <w:bCs/>
              <w:noProof/>
            </w:rPr>
            <w:fldChar w:fldCharType="end"/>
          </w:r>
        </w:p>
      </w:sdtContent>
    </w:sdt>
    <w:p w14:paraId="08DA4449" w14:textId="66DEFDC6" w:rsidR="007676F4" w:rsidRPr="0016511C" w:rsidRDefault="00296C58" w:rsidP="0016511C">
      <w:pPr>
        <w:pStyle w:val="Heading2"/>
        <w:rPr>
          <w:color w:val="193F6F"/>
        </w:rPr>
      </w:pPr>
      <w:bookmarkStart w:id="2" w:name="_Toc525727012"/>
      <w:bookmarkStart w:id="3" w:name="_Toc525727112"/>
      <w:bookmarkStart w:id="4" w:name="_Toc528758278"/>
      <w:bookmarkStart w:id="5" w:name="_Toc528759426"/>
      <w:bookmarkStart w:id="6" w:name="_Toc528760021"/>
      <w:r>
        <w:br w:type="page"/>
      </w:r>
      <w:bookmarkStart w:id="7" w:name="_Toc197016344"/>
      <w:bookmarkEnd w:id="2"/>
      <w:bookmarkEnd w:id="3"/>
      <w:bookmarkEnd w:id="4"/>
      <w:bookmarkEnd w:id="5"/>
      <w:bookmarkEnd w:id="6"/>
      <w:r w:rsidR="0016511C">
        <w:rPr>
          <w:color w:val="193F6F"/>
        </w:rPr>
        <w:lastRenderedPageBreak/>
        <w:t>B</w:t>
      </w:r>
      <w:r w:rsidR="00783B15">
        <w:rPr>
          <w:color w:val="193F6F"/>
        </w:rPr>
        <w:t>ackground</w:t>
      </w:r>
      <w:bookmarkEnd w:id="7"/>
    </w:p>
    <w:p w14:paraId="017246AE" w14:textId="77777777" w:rsidR="00354A44" w:rsidRDefault="00354A44" w:rsidP="00354A44">
      <w:r w:rsidRPr="00266761">
        <w:t xml:space="preserve">Supportive Housing </w:t>
      </w:r>
      <w:r>
        <w:t xml:space="preserve">(SH) </w:t>
      </w:r>
      <w:r w:rsidRPr="00266761">
        <w:t xml:space="preserve">is a philosophy </w:t>
      </w:r>
      <w:r>
        <w:t xml:space="preserve">and </w:t>
      </w:r>
      <w:r w:rsidRPr="00266761">
        <w:t>a program</w:t>
      </w:r>
      <w:r w:rsidRPr="0053468E">
        <w:t xml:space="preserve"> </w:t>
      </w:r>
      <w:r>
        <w:t>that</w:t>
      </w:r>
      <w:r w:rsidRPr="00266761">
        <w:t xml:space="preserve"> is rooted in the belief that no one should have to prove “</w:t>
      </w:r>
      <w:r w:rsidRPr="00EE44C4">
        <w:t>housing readiness</w:t>
      </w:r>
      <w:r w:rsidRPr="00330BB6">
        <w:rPr>
          <w:i/>
        </w:rPr>
        <w:t xml:space="preserve">” </w:t>
      </w:r>
      <w:r w:rsidRPr="00330BB6">
        <w:t>to be housed</w:t>
      </w:r>
      <w:r>
        <w:t>. The service</w:t>
      </w:r>
      <w:r w:rsidRPr="00266761">
        <w:t xml:space="preserve"> is an evidence-based practice with decades of research, </w:t>
      </w:r>
      <w:r>
        <w:t xml:space="preserve">as well as </w:t>
      </w:r>
      <w:r w:rsidRPr="00266761">
        <w:t xml:space="preserve">personal and professional stories </w:t>
      </w:r>
      <w:r>
        <w:t>that highlight</w:t>
      </w:r>
      <w:r w:rsidRPr="00266761">
        <w:t xml:space="preserve"> the success of community living </w:t>
      </w:r>
      <w:r>
        <w:t xml:space="preserve">paired </w:t>
      </w:r>
      <w:r w:rsidRPr="00266761">
        <w:t>with intensive, personalized supports</w:t>
      </w:r>
      <w:r>
        <w:t>. A person is supported in the process of securing</w:t>
      </w:r>
      <w:r w:rsidRPr="00330BB6">
        <w:t xml:space="preserve"> community-based, affordable housing of their choice </w:t>
      </w:r>
      <w:r>
        <w:t>along with</w:t>
      </w:r>
      <w:r w:rsidRPr="00330BB6">
        <w:t xml:space="preserve"> </w:t>
      </w:r>
      <w:r w:rsidRPr="00266761">
        <w:t xml:space="preserve">individualized support to assist </w:t>
      </w:r>
      <w:r>
        <w:t xml:space="preserve">them </w:t>
      </w:r>
      <w:r w:rsidRPr="00266761">
        <w:t xml:space="preserve">with stabilization and self-identified goals. </w:t>
      </w:r>
      <w:r>
        <w:t>SH</w:t>
      </w:r>
      <w:r w:rsidRPr="00266761">
        <w:t xml:space="preserve"> adheres to the principles of Housing First, Harm Reduction, Trauma Informed Care, Motivational Interviewing, Person Centered Planning, and Strengths</w:t>
      </w:r>
      <w:r>
        <w:t>-</w:t>
      </w:r>
      <w:r w:rsidRPr="00266761">
        <w:t>Based Approach. Program participation, medication adherence</w:t>
      </w:r>
      <w:r>
        <w:t>,</w:t>
      </w:r>
      <w:r w:rsidRPr="00266761">
        <w:t xml:space="preserve"> and abstinence are not required</w:t>
      </w:r>
      <w:r>
        <w:t xml:space="preserve"> to keep one’s housing</w:t>
      </w:r>
      <w:r w:rsidRPr="00266761">
        <w:t>.</w:t>
      </w:r>
    </w:p>
    <w:p w14:paraId="180E2002" w14:textId="77777777" w:rsidR="00354A44" w:rsidRPr="00266761" w:rsidRDefault="00354A44" w:rsidP="00354A44"/>
    <w:p w14:paraId="70EEB94D" w14:textId="77777777" w:rsidR="00354A44" w:rsidRPr="00266761" w:rsidRDefault="00354A44" w:rsidP="00354A44">
      <w:r>
        <w:t>SH</w:t>
      </w:r>
      <w:r w:rsidRPr="00266761">
        <w:t xml:space="preserve"> services are available in two ways for ALTSA recipients: </w:t>
      </w:r>
    </w:p>
    <w:p w14:paraId="1147BCBE" w14:textId="77777777" w:rsidR="00354A44" w:rsidRDefault="00354A44" w:rsidP="00354A44">
      <w:pPr>
        <w:pStyle w:val="H2List"/>
        <w:spacing w:after="0" w:line="240" w:lineRule="auto"/>
      </w:pPr>
      <w:r w:rsidRPr="004D777A">
        <w:t xml:space="preserve">Individuals who are currently residing in the community may be eligible for </w:t>
      </w:r>
      <w:r>
        <w:t>S</w:t>
      </w:r>
      <w:r w:rsidRPr="004D777A">
        <w:t xml:space="preserve">upportive </w:t>
      </w:r>
      <w:r>
        <w:t>H</w:t>
      </w:r>
      <w:r w:rsidRPr="004D777A">
        <w:t xml:space="preserve">ousing services under </w:t>
      </w:r>
      <w:hyperlink r:id="rId11" w:history="1">
        <w:r w:rsidRPr="00A20605">
          <w:rPr>
            <w:rStyle w:val="Hyperlink"/>
          </w:rPr>
          <w:t xml:space="preserve">Healthier Washington Medicaid Transformation: </w:t>
        </w:r>
      </w:hyperlink>
      <w:r w:rsidRPr="004D777A">
        <w:t xml:space="preserve"> Foundational Community Supports</w:t>
      </w:r>
      <w:r w:rsidRPr="000C15E0">
        <w:t xml:space="preserve"> (FCS)</w:t>
      </w:r>
      <w:r>
        <w:t xml:space="preserve"> -</w:t>
      </w:r>
      <w:r w:rsidRPr="004D777A">
        <w:t xml:space="preserve"> </w:t>
      </w:r>
      <w:r>
        <w:t>Supportive Housing</w:t>
      </w:r>
      <w:r w:rsidRPr="004D777A">
        <w:t xml:space="preserve"> </w:t>
      </w:r>
      <w:r>
        <w:t>s</w:t>
      </w:r>
      <w:r w:rsidRPr="004D777A">
        <w:t>ervices</w:t>
      </w:r>
      <w:r w:rsidRPr="000C15E0">
        <w:t xml:space="preserve">.  </w:t>
      </w:r>
    </w:p>
    <w:p w14:paraId="08208757" w14:textId="71DB2ECC" w:rsidR="00354A44" w:rsidRDefault="00354A44" w:rsidP="00354A44">
      <w:pPr>
        <w:pStyle w:val="H2List"/>
        <w:spacing w:after="0" w:line="240" w:lineRule="auto"/>
      </w:pPr>
      <w:r w:rsidRPr="004D777A">
        <w:t xml:space="preserve">Individuals with challenging or complex needs who are currently residing at Eastern or Western State Hospital or </w:t>
      </w:r>
      <w:proofErr w:type="gramStart"/>
      <w:r w:rsidRPr="004D777A">
        <w:t xml:space="preserve">are </w:t>
      </w:r>
      <w:r>
        <w:t>able to</w:t>
      </w:r>
      <w:proofErr w:type="gramEnd"/>
      <w:r>
        <w:t xml:space="preserve"> be diverted from </w:t>
      </w:r>
      <w:r w:rsidRPr="004D777A">
        <w:t>these institutions may access Supportive Housing Services through the Governor’s Opportunity for Supportive Housing (GOSH)</w:t>
      </w:r>
      <w:r>
        <w:t>.</w:t>
      </w:r>
      <w:r w:rsidRPr="000C15E0">
        <w:t xml:space="preserve"> </w:t>
      </w:r>
      <w:r>
        <w:t>For more information about GOSH, see chapter 6A.</w:t>
      </w:r>
    </w:p>
    <w:p w14:paraId="62F4BE90" w14:textId="77777777" w:rsidR="00354A44" w:rsidRPr="000C15E0" w:rsidRDefault="00354A44" w:rsidP="00354A44">
      <w:pPr>
        <w:pStyle w:val="H2List"/>
        <w:numPr>
          <w:ilvl w:val="0"/>
          <w:numId w:val="0"/>
        </w:numPr>
        <w:spacing w:after="0" w:line="240" w:lineRule="auto"/>
      </w:pPr>
    </w:p>
    <w:p w14:paraId="623F8FB9" w14:textId="77777777" w:rsidR="00354A44" w:rsidRDefault="00354A44" w:rsidP="00354A44">
      <w:pPr>
        <w:rPr>
          <w:rFonts w:cstheme="minorHAnsi"/>
        </w:rPr>
      </w:pPr>
      <w:r>
        <w:rPr>
          <w:rFonts w:cstheme="minorHAnsi"/>
        </w:rPr>
        <w:t>SH</w:t>
      </w:r>
      <w:r w:rsidRPr="00C56AB1">
        <w:rPr>
          <w:rFonts w:cstheme="minorHAnsi"/>
        </w:rPr>
        <w:t xml:space="preserve"> </w:t>
      </w:r>
      <w:r>
        <w:rPr>
          <w:rFonts w:cstheme="minorHAnsi"/>
        </w:rPr>
        <w:t>provides dedicated housing support to people</w:t>
      </w:r>
      <w:r w:rsidRPr="00C56AB1">
        <w:rPr>
          <w:rFonts w:cstheme="minorHAnsi"/>
        </w:rPr>
        <w:t xml:space="preserve"> with complex </w:t>
      </w:r>
      <w:r>
        <w:rPr>
          <w:rFonts w:cstheme="minorHAnsi"/>
        </w:rPr>
        <w:t>needs wishing to live independently. The service provides wraparound support, which means facilitating cross-sector</w:t>
      </w:r>
      <w:r>
        <w:rPr>
          <w:rFonts w:eastAsia="Times New Roman" w:cstheme="minorHAnsi"/>
          <w:iCs/>
          <w:kern w:val="32"/>
        </w:rPr>
        <w:t xml:space="preserve"> coordination of all services the person needs, including</w:t>
      </w:r>
      <w:r w:rsidRPr="00C56AB1">
        <w:rPr>
          <w:rFonts w:eastAsia="Times New Roman" w:cstheme="minorHAnsi"/>
          <w:iCs/>
          <w:kern w:val="32"/>
        </w:rPr>
        <w:t xml:space="preserve"> </w:t>
      </w:r>
      <w:r>
        <w:rPr>
          <w:rFonts w:eastAsia="Times New Roman" w:cstheme="minorHAnsi"/>
          <w:iCs/>
          <w:kern w:val="32"/>
        </w:rPr>
        <w:t xml:space="preserve">Long-Term Services and Supports (LTSS), </w:t>
      </w:r>
      <w:r w:rsidRPr="00C56AB1">
        <w:rPr>
          <w:rFonts w:eastAsia="Times New Roman" w:cstheme="minorHAnsi"/>
          <w:iCs/>
          <w:kern w:val="32"/>
        </w:rPr>
        <w:t xml:space="preserve">mental health, substance use disorder, physical disabilities, developmental </w:t>
      </w:r>
      <w:r>
        <w:rPr>
          <w:rFonts w:eastAsia="Times New Roman" w:cstheme="minorHAnsi"/>
          <w:iCs/>
          <w:kern w:val="32"/>
        </w:rPr>
        <w:t>disabilities</w:t>
      </w:r>
      <w:r w:rsidRPr="00C56AB1">
        <w:rPr>
          <w:rFonts w:eastAsia="Times New Roman" w:cstheme="minorHAnsi"/>
          <w:iCs/>
          <w:kern w:val="32"/>
        </w:rPr>
        <w:t>,</w:t>
      </w:r>
      <w:r>
        <w:rPr>
          <w:rFonts w:eastAsia="Times New Roman" w:cstheme="minorHAnsi"/>
          <w:iCs/>
          <w:kern w:val="32"/>
        </w:rPr>
        <w:t xml:space="preserve"> and</w:t>
      </w:r>
      <w:r w:rsidRPr="00C56AB1">
        <w:rPr>
          <w:rFonts w:eastAsia="Times New Roman" w:cstheme="minorHAnsi"/>
          <w:iCs/>
          <w:kern w:val="32"/>
        </w:rPr>
        <w:t xml:space="preserve"> legal and/or financial</w:t>
      </w:r>
      <w:r>
        <w:rPr>
          <w:rFonts w:eastAsia="Times New Roman" w:cstheme="minorHAnsi"/>
          <w:iCs/>
          <w:kern w:val="32"/>
        </w:rPr>
        <w:t xml:space="preserve"> issues</w:t>
      </w:r>
      <w:r w:rsidRPr="00C56AB1">
        <w:rPr>
          <w:rFonts w:eastAsia="Times New Roman" w:cstheme="minorHAnsi"/>
          <w:iCs/>
          <w:kern w:val="32"/>
        </w:rPr>
        <w:t>.</w:t>
      </w:r>
      <w:r w:rsidRPr="00C56AB1">
        <w:rPr>
          <w:rFonts w:cstheme="minorHAnsi"/>
        </w:rPr>
        <w:t xml:space="preserve"> Supportive Housing </w:t>
      </w:r>
      <w:r>
        <w:rPr>
          <w:rFonts w:cstheme="minorHAnsi"/>
        </w:rPr>
        <w:t>services may</w:t>
      </w:r>
      <w:r w:rsidRPr="00C56AB1">
        <w:rPr>
          <w:rFonts w:cstheme="minorHAnsi"/>
        </w:rPr>
        <w:t xml:space="preserve"> be an option for individuals who want to live independently and have a history of unsuccessful housing episodes without </w:t>
      </w:r>
      <w:r>
        <w:rPr>
          <w:rFonts w:cstheme="minorHAnsi"/>
        </w:rPr>
        <w:t xml:space="preserve">coordinated, focused </w:t>
      </w:r>
      <w:r w:rsidRPr="00C56AB1">
        <w:rPr>
          <w:rFonts w:cstheme="minorHAnsi"/>
        </w:rPr>
        <w:t>support services</w:t>
      </w:r>
      <w:r w:rsidRPr="00B00C28">
        <w:rPr>
          <w:rFonts w:cstheme="minorHAnsi"/>
        </w:rPr>
        <w:t>.</w:t>
      </w:r>
      <w:r w:rsidRPr="004D777A">
        <w:rPr>
          <w:rFonts w:cstheme="minorHAnsi"/>
        </w:rPr>
        <w:t xml:space="preserve"> </w:t>
      </w:r>
      <w:r w:rsidRPr="00C56AB1">
        <w:rPr>
          <w:rFonts w:cstheme="minorHAnsi"/>
        </w:rPr>
        <w:t xml:space="preserve">ALTSA </w:t>
      </w:r>
      <w:r>
        <w:rPr>
          <w:rFonts w:cstheme="minorHAnsi"/>
        </w:rPr>
        <w:t xml:space="preserve">seeks </w:t>
      </w:r>
      <w:r w:rsidRPr="00C56AB1">
        <w:rPr>
          <w:rFonts w:cstheme="minorHAnsi"/>
        </w:rPr>
        <w:t>to provide person-centered, responsive, low barrier services for these individuals.</w:t>
      </w:r>
    </w:p>
    <w:p w14:paraId="3B799E40" w14:textId="77777777" w:rsidR="00354A44" w:rsidRDefault="00354A44" w:rsidP="00354A44">
      <w:pPr>
        <w:rPr>
          <w:rFonts w:cstheme="minorHAnsi"/>
        </w:rPr>
      </w:pPr>
    </w:p>
    <w:p w14:paraId="43B8C242" w14:textId="77777777" w:rsidR="00354A44" w:rsidRPr="004D777A" w:rsidRDefault="00354A44" w:rsidP="00354A44">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Contracted Supportive Housing Providers (SHP), service capacity and service areas are continuously expanding across the state. </w:t>
      </w:r>
      <w:r w:rsidRPr="004D777A">
        <w:rPr>
          <w:rFonts w:asciiTheme="minorHAnsi" w:hAnsiTheme="minorHAnsi" w:cstheme="minorHAnsi"/>
          <w:sz w:val="22"/>
          <w:szCs w:val="22"/>
        </w:rPr>
        <w:t xml:space="preserve">The ALTSA Supportive Housing </w:t>
      </w:r>
      <w:r>
        <w:rPr>
          <w:rFonts w:asciiTheme="minorHAnsi" w:hAnsiTheme="minorHAnsi" w:cstheme="minorHAnsi"/>
          <w:sz w:val="22"/>
          <w:szCs w:val="22"/>
        </w:rPr>
        <w:t xml:space="preserve">Program </w:t>
      </w:r>
      <w:r w:rsidRPr="004D777A">
        <w:rPr>
          <w:rFonts w:asciiTheme="minorHAnsi" w:hAnsiTheme="minorHAnsi" w:cstheme="minorHAnsi"/>
          <w:sz w:val="22"/>
          <w:szCs w:val="22"/>
        </w:rPr>
        <w:t xml:space="preserve">Managers maintain the list of contracted </w:t>
      </w:r>
      <w:r>
        <w:rPr>
          <w:rFonts w:asciiTheme="minorHAnsi" w:hAnsiTheme="minorHAnsi" w:cstheme="minorHAnsi"/>
          <w:sz w:val="22"/>
          <w:szCs w:val="22"/>
        </w:rPr>
        <w:t>SHPs</w:t>
      </w:r>
      <w:r w:rsidRPr="004D777A">
        <w:rPr>
          <w:rFonts w:asciiTheme="minorHAnsi" w:hAnsiTheme="minorHAnsi" w:cstheme="minorHAnsi"/>
          <w:sz w:val="22"/>
          <w:szCs w:val="22"/>
        </w:rPr>
        <w:t xml:space="preserve">. </w:t>
      </w:r>
      <w:r>
        <w:rPr>
          <w:rFonts w:asciiTheme="minorHAnsi" w:hAnsiTheme="minorHAnsi" w:cstheme="minorHAnsi"/>
          <w:sz w:val="22"/>
          <w:szCs w:val="22"/>
        </w:rPr>
        <w:t xml:space="preserve">To find your Region’s Supportive Housing Program Manager, please see the </w:t>
      </w:r>
      <w:hyperlink r:id="rId12" w:history="1">
        <w:hyperlink r:id="rId13" w:history="1">
          <w:r w:rsidRPr="00954241">
            <w:rPr>
              <w:rStyle w:val="Hyperlink"/>
              <w:rFonts w:asciiTheme="minorHAnsi" w:hAnsiTheme="minorHAnsi" w:cstheme="minorHAnsi"/>
              <w:sz w:val="22"/>
              <w:szCs w:val="22"/>
            </w:rPr>
            <w:t>ALTSA Housing Regional Map</w:t>
          </w:r>
        </w:hyperlink>
        <w:r w:rsidRPr="00954241">
          <w:rPr>
            <w:rStyle w:val="Hyperlink"/>
            <w:rFonts w:asciiTheme="minorHAnsi" w:hAnsiTheme="minorHAnsi" w:cstheme="minorHAnsi"/>
            <w:sz w:val="22"/>
            <w:szCs w:val="22"/>
          </w:rPr>
          <w:t>.</w:t>
        </w:r>
      </w:hyperlink>
    </w:p>
    <w:p w14:paraId="220142FB" w14:textId="77777777" w:rsidR="00354A44" w:rsidRDefault="00354A44" w:rsidP="00354A44">
      <w:pPr>
        <w:rPr>
          <w:rFonts w:cstheme="minorHAnsi"/>
        </w:rPr>
      </w:pPr>
    </w:p>
    <w:p w14:paraId="25736B54" w14:textId="77777777" w:rsidR="00354A44" w:rsidRPr="0014097E" w:rsidRDefault="00354A44" w:rsidP="00354A44">
      <w:pPr>
        <w:pStyle w:val="Heading3"/>
        <w:rPr>
          <w:rFonts w:cstheme="minorHAnsi"/>
          <w:b w:val="0"/>
          <w:szCs w:val="26"/>
        </w:rPr>
      </w:pPr>
      <w:bookmarkStart w:id="8" w:name="_What_services_are_"/>
      <w:bookmarkStart w:id="9" w:name="_Supportive_Housing_Services:"/>
      <w:bookmarkStart w:id="10" w:name="_Toc197016345"/>
      <w:bookmarkEnd w:id="8"/>
      <w:bookmarkEnd w:id="9"/>
      <w:r w:rsidRPr="0014097E">
        <w:rPr>
          <w:rFonts w:cstheme="minorHAnsi"/>
          <w:szCs w:val="26"/>
        </w:rPr>
        <w:t>Supportive Housing Services: Pre-Tenancy</w:t>
      </w:r>
      <w:bookmarkEnd w:id="10"/>
      <w:r w:rsidRPr="0014097E">
        <w:rPr>
          <w:rFonts w:cstheme="minorHAnsi"/>
          <w:szCs w:val="26"/>
        </w:rPr>
        <w:t xml:space="preserve"> </w:t>
      </w:r>
    </w:p>
    <w:p w14:paraId="57E94EAE" w14:textId="77777777" w:rsidR="00354A44" w:rsidRDefault="00354A44" w:rsidP="00354A44">
      <w:pPr>
        <w:rPr>
          <w:rFonts w:cstheme="minorHAnsi"/>
        </w:rPr>
      </w:pPr>
      <w:r>
        <w:rPr>
          <w:rFonts w:cstheme="minorHAnsi"/>
        </w:rPr>
        <w:t xml:space="preserve">These specialty services </w:t>
      </w:r>
      <w:r w:rsidRPr="00D97AF7">
        <w:rPr>
          <w:rFonts w:cstheme="minorHAnsi"/>
        </w:rPr>
        <w:t xml:space="preserve">provide assistance and support to </w:t>
      </w:r>
      <w:r>
        <w:rPr>
          <w:rFonts w:cstheme="minorHAnsi"/>
        </w:rPr>
        <w:t>aid an</w:t>
      </w:r>
      <w:r w:rsidRPr="00D97AF7">
        <w:rPr>
          <w:rFonts w:cstheme="minorHAnsi"/>
        </w:rPr>
        <w:t xml:space="preserve"> eligible individual’s successful transition to independent housing. Supportive Housing Pre-</w:t>
      </w:r>
      <w:r>
        <w:rPr>
          <w:rFonts w:cstheme="minorHAnsi"/>
        </w:rPr>
        <w:t>T</w:t>
      </w:r>
      <w:r w:rsidRPr="00D97AF7">
        <w:rPr>
          <w:rFonts w:cstheme="minorHAnsi"/>
        </w:rPr>
        <w:t>enancy services may include, but are not limited to the following:</w:t>
      </w:r>
    </w:p>
    <w:p w14:paraId="2C7C48E5" w14:textId="77777777" w:rsidR="00354A44" w:rsidRPr="00C56AB1" w:rsidRDefault="00354A44" w:rsidP="00CA21B2">
      <w:pPr>
        <w:pStyle w:val="ListParagraph"/>
        <w:numPr>
          <w:ilvl w:val="2"/>
          <w:numId w:val="17"/>
        </w:numPr>
        <w:tabs>
          <w:tab w:val="clear" w:pos="2160"/>
        </w:tabs>
        <w:ind w:left="720"/>
        <w:contextualSpacing/>
        <w:rPr>
          <w:rFonts w:asciiTheme="minorHAnsi" w:hAnsiTheme="minorHAnsi" w:cstheme="minorHAnsi"/>
        </w:rPr>
      </w:pPr>
      <w:r w:rsidRPr="00C56AB1">
        <w:rPr>
          <w:rFonts w:asciiTheme="minorHAnsi" w:hAnsiTheme="minorHAnsi" w:cstheme="minorHAnsi"/>
        </w:rPr>
        <w:t>Facilitat</w:t>
      </w:r>
      <w:r>
        <w:rPr>
          <w:rFonts w:asciiTheme="minorHAnsi" w:hAnsiTheme="minorHAnsi" w:cstheme="minorHAnsi"/>
        </w:rPr>
        <w:t>ing a</w:t>
      </w:r>
      <w:r w:rsidRPr="00C56AB1">
        <w:rPr>
          <w:rFonts w:asciiTheme="minorHAnsi" w:hAnsiTheme="minorHAnsi" w:cstheme="minorHAnsi"/>
        </w:rPr>
        <w:t xml:space="preserve"> cross</w:t>
      </w:r>
      <w:r>
        <w:rPr>
          <w:rFonts w:asciiTheme="minorHAnsi" w:hAnsiTheme="minorHAnsi" w:cstheme="minorHAnsi"/>
        </w:rPr>
        <w:t>-</w:t>
      </w:r>
      <w:r w:rsidRPr="00C56AB1">
        <w:rPr>
          <w:rFonts w:asciiTheme="minorHAnsi" w:hAnsiTheme="minorHAnsi" w:cstheme="minorHAnsi"/>
        </w:rPr>
        <w:t>sector system of care.</w:t>
      </w:r>
    </w:p>
    <w:p w14:paraId="3705514F"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Locating and arranging</w:t>
      </w:r>
      <w:r>
        <w:rPr>
          <w:rFonts w:asciiTheme="minorHAnsi" w:hAnsiTheme="minorHAnsi" w:cstheme="minorHAnsi"/>
        </w:rPr>
        <w:t xml:space="preserve"> independent</w:t>
      </w:r>
      <w:r w:rsidRPr="00C56AB1">
        <w:rPr>
          <w:rFonts w:asciiTheme="minorHAnsi" w:hAnsiTheme="minorHAnsi" w:cstheme="minorHAnsi"/>
        </w:rPr>
        <w:t>, accessible housing</w:t>
      </w:r>
      <w:r>
        <w:rPr>
          <w:rFonts w:asciiTheme="minorHAnsi" w:hAnsiTheme="minorHAnsi" w:cstheme="minorHAnsi"/>
        </w:rPr>
        <w:t>,</w:t>
      </w:r>
      <w:r w:rsidRPr="00C56AB1">
        <w:rPr>
          <w:rFonts w:asciiTheme="minorHAnsi" w:hAnsiTheme="minorHAnsi" w:cstheme="minorHAnsi"/>
        </w:rPr>
        <w:t xml:space="preserve"> including working with local housing authorities and other community resource providers when applicable.</w:t>
      </w:r>
    </w:p>
    <w:p w14:paraId="620D0E8D" w14:textId="77777777" w:rsidR="00354A44" w:rsidRPr="00C56AB1" w:rsidRDefault="00354A44" w:rsidP="00CA21B2">
      <w:pPr>
        <w:pStyle w:val="comment1"/>
        <w:numPr>
          <w:ilvl w:val="2"/>
          <w:numId w:val="17"/>
        </w:numPr>
        <w:tabs>
          <w:tab w:val="clear" w:pos="2160"/>
        </w:tabs>
        <w:autoSpaceDE w:val="0"/>
        <w:autoSpaceDN w:val="0"/>
        <w:adjustRightInd w:val="0"/>
        <w:spacing w:before="0" w:beforeAutospacing="0" w:after="0" w:afterAutospacing="0"/>
        <w:ind w:left="720"/>
        <w:rPr>
          <w:rFonts w:asciiTheme="minorHAnsi" w:hAnsiTheme="minorHAnsi" w:cstheme="minorHAnsi"/>
          <w:sz w:val="22"/>
          <w:szCs w:val="22"/>
        </w:rPr>
      </w:pPr>
      <w:r w:rsidRPr="00C56AB1">
        <w:rPr>
          <w:rFonts w:asciiTheme="minorHAnsi" w:hAnsiTheme="minorHAnsi" w:cstheme="minorHAnsi"/>
          <w:sz w:val="22"/>
          <w:szCs w:val="22"/>
        </w:rPr>
        <w:lastRenderedPageBreak/>
        <w:t>When relevant, liaising with and among the individual, institutional facility staff, case managers, housing providers, medical personnel, legal representatives, formal caregivers, family members, informal supports and any other involved part</w:t>
      </w:r>
      <w:r>
        <w:rPr>
          <w:rFonts w:asciiTheme="minorHAnsi" w:hAnsiTheme="minorHAnsi" w:cstheme="minorHAnsi"/>
          <w:sz w:val="22"/>
          <w:szCs w:val="22"/>
        </w:rPr>
        <w:t>ies</w:t>
      </w:r>
      <w:r w:rsidRPr="00C56AB1">
        <w:rPr>
          <w:rFonts w:asciiTheme="minorHAnsi" w:hAnsiTheme="minorHAnsi" w:cstheme="minorHAnsi"/>
          <w:sz w:val="22"/>
          <w:szCs w:val="22"/>
        </w:rPr>
        <w:t>.</w:t>
      </w:r>
    </w:p>
    <w:p w14:paraId="29F422AC" w14:textId="77777777" w:rsidR="00354A44" w:rsidRPr="00C56AB1" w:rsidRDefault="00354A44" w:rsidP="00CA21B2">
      <w:pPr>
        <w:pStyle w:val="comment1"/>
        <w:numPr>
          <w:ilvl w:val="2"/>
          <w:numId w:val="17"/>
        </w:numPr>
        <w:tabs>
          <w:tab w:val="clear" w:pos="2160"/>
        </w:tabs>
        <w:autoSpaceDE w:val="0"/>
        <w:autoSpaceDN w:val="0"/>
        <w:adjustRightInd w:val="0"/>
        <w:spacing w:before="0" w:beforeAutospacing="0" w:after="0" w:afterAutospacing="0"/>
        <w:ind w:left="720"/>
        <w:rPr>
          <w:rFonts w:asciiTheme="minorHAnsi" w:hAnsiTheme="minorHAnsi" w:cstheme="minorHAnsi"/>
          <w:sz w:val="22"/>
          <w:szCs w:val="22"/>
        </w:rPr>
      </w:pPr>
      <w:r w:rsidRPr="00C56AB1">
        <w:rPr>
          <w:rFonts w:asciiTheme="minorHAnsi" w:hAnsiTheme="minorHAnsi" w:cstheme="minorHAnsi"/>
          <w:sz w:val="22"/>
          <w:szCs w:val="22"/>
        </w:rPr>
        <w:t>Educating individual on tenant rights, expectations and responsibilities.</w:t>
      </w:r>
    </w:p>
    <w:p w14:paraId="15E2E618"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Assisting individual with filling out forms and obtaining needed documentation to aid in maintaining successful community living (forms may include initial and renewal voucher forms, lease agreements, etc.).</w:t>
      </w:r>
    </w:p>
    <w:p w14:paraId="3CA1F6BE" w14:textId="77777777" w:rsidR="00354A44" w:rsidRPr="00C56AB1" w:rsidRDefault="00354A44" w:rsidP="00CA21B2">
      <w:pPr>
        <w:pStyle w:val="ListParagraph"/>
        <w:numPr>
          <w:ilvl w:val="2"/>
          <w:numId w:val="17"/>
        </w:numPr>
        <w:tabs>
          <w:tab w:val="clear" w:pos="2160"/>
        </w:tabs>
        <w:ind w:left="720"/>
        <w:contextualSpacing/>
        <w:rPr>
          <w:rFonts w:asciiTheme="minorHAnsi" w:hAnsiTheme="minorHAnsi" w:cstheme="minorHAnsi"/>
        </w:rPr>
      </w:pPr>
      <w:r w:rsidRPr="00C56AB1">
        <w:rPr>
          <w:rFonts w:asciiTheme="minorHAnsi" w:hAnsiTheme="minorHAnsi" w:cstheme="minorHAnsi"/>
        </w:rPr>
        <w:t>Assisting individual in developing a basic household budget.</w:t>
      </w:r>
    </w:p>
    <w:p w14:paraId="2C83B090" w14:textId="77777777" w:rsidR="00354A44" w:rsidRPr="00C56AB1" w:rsidRDefault="00354A44" w:rsidP="00CA21B2">
      <w:pPr>
        <w:pStyle w:val="ListParagraph"/>
        <w:numPr>
          <w:ilvl w:val="2"/>
          <w:numId w:val="17"/>
        </w:numPr>
        <w:tabs>
          <w:tab w:val="clear" w:pos="2160"/>
        </w:tabs>
        <w:ind w:left="720"/>
        <w:contextualSpacing/>
        <w:rPr>
          <w:rFonts w:asciiTheme="minorHAnsi" w:hAnsiTheme="minorHAnsi" w:cstheme="minorHAnsi"/>
        </w:rPr>
      </w:pPr>
      <w:r w:rsidRPr="00C56AB1">
        <w:rPr>
          <w:rFonts w:asciiTheme="minorHAnsi" w:hAnsiTheme="minorHAnsi" w:cstheme="minorHAnsi"/>
        </w:rPr>
        <w:t xml:space="preserve">Creating individualized </w:t>
      </w:r>
      <w:r w:rsidRPr="00761F09">
        <w:rPr>
          <w:rFonts w:asciiTheme="minorHAnsi" w:hAnsiTheme="minorHAnsi" w:cstheme="minorHAnsi"/>
        </w:rPr>
        <w:t>Crisis Plan</w:t>
      </w:r>
      <w:r w:rsidRPr="00C56AB1">
        <w:rPr>
          <w:rFonts w:asciiTheme="minorHAnsi" w:hAnsiTheme="minorHAnsi" w:cstheme="minorHAnsi"/>
        </w:rPr>
        <w:t xml:space="preserve"> that is shared with cross sector team.</w:t>
      </w:r>
    </w:p>
    <w:p w14:paraId="53196079" w14:textId="77777777" w:rsidR="00354A44" w:rsidRPr="0014097E" w:rsidRDefault="00354A44" w:rsidP="00354A44">
      <w:pPr>
        <w:pStyle w:val="Heading3"/>
        <w:rPr>
          <w:rFonts w:cstheme="minorHAnsi"/>
          <w:b w:val="0"/>
          <w:szCs w:val="26"/>
        </w:rPr>
      </w:pPr>
      <w:bookmarkStart w:id="11" w:name="_Supportive_Housing_Services:_1"/>
      <w:bookmarkStart w:id="12" w:name="_Toc197016346"/>
      <w:bookmarkEnd w:id="11"/>
      <w:r w:rsidRPr="0014097E">
        <w:rPr>
          <w:rFonts w:cstheme="minorHAnsi"/>
          <w:szCs w:val="26"/>
        </w:rPr>
        <w:t>Supportive Housing Services: Tenancy</w:t>
      </w:r>
      <w:bookmarkEnd w:id="12"/>
      <w:r w:rsidRPr="0014097E">
        <w:rPr>
          <w:rFonts w:cstheme="minorHAnsi"/>
          <w:szCs w:val="26"/>
        </w:rPr>
        <w:t xml:space="preserve"> </w:t>
      </w:r>
    </w:p>
    <w:p w14:paraId="0F96EBD6" w14:textId="77777777" w:rsidR="00354A44" w:rsidRPr="007131C6" w:rsidRDefault="00354A44" w:rsidP="00354A44">
      <w:pPr>
        <w:rPr>
          <w:rFonts w:cstheme="minorHAnsi"/>
        </w:rPr>
      </w:pPr>
      <w:r>
        <w:rPr>
          <w:rFonts w:cstheme="minorHAnsi"/>
        </w:rPr>
        <w:t xml:space="preserve">Once a Supportive Housing client has secured independent housing, signed a lease and moved into independent housing, they are considered a Supportive Housing tenant for the purposes of </w:t>
      </w:r>
      <w:hyperlink r:id="rId14" w:history="1">
        <w:r w:rsidRPr="00982591">
          <w:rPr>
            <w:rStyle w:val="Hyperlink"/>
            <w:rFonts w:cstheme="minorHAnsi"/>
          </w:rPr>
          <w:t>WAC 388-106-1710.</w:t>
        </w:r>
      </w:hyperlink>
      <w:r>
        <w:rPr>
          <w:rFonts w:cstheme="minorHAnsi"/>
        </w:rPr>
        <w:t xml:space="preserve"> </w:t>
      </w:r>
      <w:r w:rsidRPr="007131C6">
        <w:rPr>
          <w:rFonts w:cstheme="minorHAnsi"/>
        </w:rPr>
        <w:t>These specialty services provide assistance and support to ensure the eligible individual’s maintenance of independent housing. Supportive Housing Tenancy services may include, but are not limited to the following:</w:t>
      </w:r>
    </w:p>
    <w:p w14:paraId="2BE2171B" w14:textId="77777777" w:rsidR="00354A44" w:rsidRPr="00C56AB1" w:rsidRDefault="00354A44" w:rsidP="00CA21B2">
      <w:pPr>
        <w:pStyle w:val="comment1"/>
        <w:numPr>
          <w:ilvl w:val="2"/>
          <w:numId w:val="17"/>
        </w:numPr>
        <w:tabs>
          <w:tab w:val="clear" w:pos="2160"/>
        </w:tabs>
        <w:autoSpaceDE w:val="0"/>
        <w:autoSpaceDN w:val="0"/>
        <w:adjustRightInd w:val="0"/>
        <w:spacing w:before="0" w:beforeAutospacing="0" w:after="0" w:afterAutospacing="0"/>
        <w:ind w:left="720"/>
        <w:rPr>
          <w:rFonts w:asciiTheme="minorHAnsi" w:hAnsiTheme="minorHAnsi" w:cstheme="minorHAnsi"/>
          <w:sz w:val="22"/>
          <w:szCs w:val="22"/>
        </w:rPr>
      </w:pPr>
      <w:r w:rsidRPr="00C56AB1">
        <w:rPr>
          <w:rFonts w:asciiTheme="minorHAnsi" w:hAnsiTheme="minorHAnsi" w:cstheme="minorHAnsi"/>
          <w:sz w:val="22"/>
          <w:szCs w:val="22"/>
        </w:rPr>
        <w:t>Necessary assistance to support the individual’s community living, including assistance in settling disputes with landlord</w:t>
      </w:r>
      <w:r>
        <w:rPr>
          <w:rFonts w:asciiTheme="minorHAnsi" w:hAnsiTheme="minorHAnsi" w:cstheme="minorHAnsi"/>
          <w:sz w:val="22"/>
          <w:szCs w:val="22"/>
        </w:rPr>
        <w:t>s and/or neighbors</w:t>
      </w:r>
      <w:r w:rsidRPr="00C56AB1">
        <w:rPr>
          <w:rFonts w:asciiTheme="minorHAnsi" w:hAnsiTheme="minorHAnsi" w:cstheme="minorHAnsi"/>
          <w:sz w:val="22"/>
          <w:szCs w:val="22"/>
        </w:rPr>
        <w:t>.</w:t>
      </w:r>
    </w:p>
    <w:p w14:paraId="1B9D40A6"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 xml:space="preserve">Working with an individual to identify a broad range of life goals and providing support to meet the goals documented on the </w:t>
      </w:r>
      <w:r>
        <w:rPr>
          <w:rFonts w:asciiTheme="minorHAnsi" w:hAnsiTheme="minorHAnsi" w:cstheme="minorHAnsi"/>
        </w:rPr>
        <w:t>g</w:t>
      </w:r>
      <w:r w:rsidRPr="00C56AB1">
        <w:rPr>
          <w:rFonts w:asciiTheme="minorHAnsi" w:hAnsiTheme="minorHAnsi" w:cstheme="minorHAnsi"/>
        </w:rPr>
        <w:t xml:space="preserve">oal and </w:t>
      </w:r>
      <w:r>
        <w:rPr>
          <w:rFonts w:asciiTheme="minorHAnsi" w:hAnsiTheme="minorHAnsi" w:cstheme="minorHAnsi"/>
        </w:rPr>
        <w:t>s</w:t>
      </w:r>
      <w:r w:rsidRPr="00C56AB1">
        <w:rPr>
          <w:rFonts w:asciiTheme="minorHAnsi" w:hAnsiTheme="minorHAnsi" w:cstheme="minorHAnsi"/>
        </w:rPr>
        <w:t xml:space="preserve">ervice </w:t>
      </w:r>
      <w:r>
        <w:rPr>
          <w:rFonts w:asciiTheme="minorHAnsi" w:hAnsiTheme="minorHAnsi" w:cstheme="minorHAnsi"/>
        </w:rPr>
        <w:t>p</w:t>
      </w:r>
      <w:r w:rsidRPr="00C56AB1">
        <w:rPr>
          <w:rFonts w:asciiTheme="minorHAnsi" w:hAnsiTheme="minorHAnsi" w:cstheme="minorHAnsi"/>
        </w:rPr>
        <w:t>lan</w:t>
      </w:r>
      <w:r>
        <w:rPr>
          <w:rFonts w:asciiTheme="minorHAnsi" w:hAnsiTheme="minorHAnsi" w:cstheme="minorHAnsi"/>
        </w:rPr>
        <w:t>. This housing support plan is created with the client and the Supportive Housing Provider.</w:t>
      </w:r>
    </w:p>
    <w:p w14:paraId="7AC5F1F9"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 xml:space="preserve">Assisting individual with locating and arranging transportation resources to effectively connect with community resources. </w:t>
      </w:r>
    </w:p>
    <w:p w14:paraId="16E0DD36"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Facilitating connections to engage and enhance community integration activities.</w:t>
      </w:r>
    </w:p>
    <w:p w14:paraId="4B932EEB" w14:textId="77777777" w:rsidR="00354A44" w:rsidRPr="00C56AB1"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C56AB1">
        <w:rPr>
          <w:rFonts w:asciiTheme="minorHAnsi" w:hAnsiTheme="minorHAnsi" w:cstheme="minorHAnsi"/>
        </w:rPr>
        <w:t xml:space="preserve">Educating individual on accessing community settings or health services. </w:t>
      </w:r>
    </w:p>
    <w:p w14:paraId="687BC017" w14:textId="77777777" w:rsidR="00354A44" w:rsidRPr="00C56AB1" w:rsidRDefault="00354A44" w:rsidP="00CA21B2">
      <w:pPr>
        <w:pStyle w:val="ListParagraph"/>
        <w:numPr>
          <w:ilvl w:val="2"/>
          <w:numId w:val="17"/>
        </w:numPr>
        <w:tabs>
          <w:tab w:val="clear" w:pos="2160"/>
        </w:tabs>
        <w:ind w:left="720"/>
        <w:contextualSpacing/>
        <w:rPr>
          <w:rFonts w:asciiTheme="minorHAnsi" w:hAnsiTheme="minorHAnsi" w:cstheme="minorHAnsi"/>
        </w:rPr>
      </w:pPr>
      <w:r w:rsidRPr="00C56AB1">
        <w:rPr>
          <w:rFonts w:asciiTheme="minorHAnsi" w:hAnsiTheme="minorHAnsi" w:cstheme="minorHAnsi"/>
        </w:rPr>
        <w:t>Personal skill development for individual and/or caregivers related to the individual’s care plan.</w:t>
      </w:r>
    </w:p>
    <w:p w14:paraId="6E852093" w14:textId="77777777" w:rsidR="00354A44" w:rsidRPr="003B7CC0" w:rsidRDefault="00354A44" w:rsidP="00CA21B2">
      <w:pPr>
        <w:pStyle w:val="ListParagraph"/>
        <w:numPr>
          <w:ilvl w:val="2"/>
          <w:numId w:val="17"/>
        </w:numPr>
        <w:tabs>
          <w:tab w:val="clear" w:pos="2160"/>
        </w:tabs>
        <w:ind w:left="720"/>
        <w:contextualSpacing/>
        <w:rPr>
          <w:rStyle w:val="Emphasis"/>
          <w:rFonts w:asciiTheme="minorHAnsi" w:hAnsiTheme="minorHAnsi" w:cstheme="minorHAnsi"/>
          <w:i w:val="0"/>
          <w:iCs w:val="0"/>
        </w:rPr>
      </w:pPr>
      <w:r w:rsidRPr="00C56AB1">
        <w:rPr>
          <w:rFonts w:asciiTheme="minorHAnsi" w:hAnsiTheme="minorHAnsi" w:cstheme="minorHAnsi"/>
        </w:rPr>
        <w:t xml:space="preserve">Connecting with emergency resources to avoid utility </w:t>
      </w:r>
      <w:proofErr w:type="gramStart"/>
      <w:r w:rsidRPr="00C56AB1">
        <w:rPr>
          <w:rFonts w:asciiTheme="minorHAnsi" w:hAnsiTheme="minorHAnsi" w:cstheme="minorHAnsi"/>
        </w:rPr>
        <w:t>shut-off</w:t>
      </w:r>
      <w:proofErr w:type="gramEnd"/>
      <w:r w:rsidRPr="00C56AB1">
        <w:rPr>
          <w:rFonts w:asciiTheme="minorHAnsi" w:hAnsiTheme="minorHAnsi" w:cstheme="minorHAnsi"/>
        </w:rPr>
        <w:t xml:space="preserve"> and/or eviction.</w:t>
      </w:r>
    </w:p>
    <w:p w14:paraId="530EFDDE" w14:textId="77777777" w:rsidR="00F05DF3" w:rsidRDefault="00F05DF3" w:rsidP="00651643"/>
    <w:p w14:paraId="202B65D6" w14:textId="5C96DAEA" w:rsidR="00783B15" w:rsidRPr="0016511C" w:rsidRDefault="006237E5" w:rsidP="00783B15">
      <w:pPr>
        <w:pStyle w:val="Heading2"/>
        <w:rPr>
          <w:color w:val="193F6F"/>
        </w:rPr>
      </w:pPr>
      <w:bookmarkStart w:id="13" w:name="_Toc197016347"/>
      <w:bookmarkStart w:id="14" w:name="_Hlk193965565"/>
      <w:r>
        <w:rPr>
          <w:color w:val="193F6F"/>
        </w:rPr>
        <w:t>F</w:t>
      </w:r>
      <w:r w:rsidR="00354A44">
        <w:rPr>
          <w:color w:val="193F6F"/>
        </w:rPr>
        <w:t xml:space="preserve">oundational </w:t>
      </w:r>
      <w:r>
        <w:rPr>
          <w:color w:val="193F6F"/>
        </w:rPr>
        <w:t>C</w:t>
      </w:r>
      <w:r w:rsidR="00354A44">
        <w:rPr>
          <w:color w:val="193F6F"/>
        </w:rPr>
        <w:t xml:space="preserve">ommunity </w:t>
      </w:r>
      <w:r>
        <w:rPr>
          <w:color w:val="193F6F"/>
        </w:rPr>
        <w:t>S</w:t>
      </w:r>
      <w:r w:rsidR="00354A44">
        <w:rPr>
          <w:color w:val="193F6F"/>
        </w:rPr>
        <w:t xml:space="preserve">upports: </w:t>
      </w:r>
      <w:r>
        <w:rPr>
          <w:color w:val="193F6F"/>
        </w:rPr>
        <w:t>S</w:t>
      </w:r>
      <w:r w:rsidR="00354A44">
        <w:rPr>
          <w:color w:val="193F6F"/>
        </w:rPr>
        <w:t xml:space="preserve">upportive </w:t>
      </w:r>
      <w:r>
        <w:rPr>
          <w:color w:val="193F6F"/>
        </w:rPr>
        <w:t>H</w:t>
      </w:r>
      <w:r w:rsidR="00354A44">
        <w:rPr>
          <w:color w:val="193F6F"/>
        </w:rPr>
        <w:t>ousing</w:t>
      </w:r>
      <w:bookmarkEnd w:id="13"/>
      <w:r w:rsidR="00354A44">
        <w:rPr>
          <w:color w:val="193F6F"/>
        </w:rPr>
        <w:t xml:space="preserve"> </w:t>
      </w:r>
    </w:p>
    <w:bookmarkEnd w:id="14"/>
    <w:p w14:paraId="1E9ED958" w14:textId="77777777" w:rsidR="00354A44" w:rsidRDefault="00354A44" w:rsidP="00354A44">
      <w:pPr>
        <w:pStyle w:val="BodyText"/>
        <w:ind w:left="0"/>
        <w:rPr>
          <w:rFonts w:asciiTheme="minorHAnsi" w:hAnsiTheme="minorHAnsi" w:cstheme="minorHAnsi"/>
        </w:rPr>
      </w:pPr>
      <w:r w:rsidRPr="00FF6A83">
        <w:rPr>
          <w:rFonts w:asciiTheme="minorHAnsi" w:hAnsiTheme="minorHAnsi" w:cstheme="minorHAnsi"/>
        </w:rPr>
        <w:t>In 2017, Washington State and the Centers for Medicare and Medicaid Services (CMS) finalized an agre</w:t>
      </w:r>
      <w:r>
        <w:rPr>
          <w:rFonts w:asciiTheme="minorHAnsi" w:hAnsiTheme="minorHAnsi" w:cstheme="minorHAnsi"/>
        </w:rPr>
        <w:t>ement for a five-year Medicaid T</w:t>
      </w:r>
      <w:r w:rsidRPr="00FF6A83">
        <w:rPr>
          <w:rFonts w:asciiTheme="minorHAnsi" w:hAnsiTheme="minorHAnsi" w:cstheme="minorHAnsi"/>
        </w:rPr>
        <w:t xml:space="preserve">ransformation </w:t>
      </w:r>
      <w:r>
        <w:rPr>
          <w:rFonts w:asciiTheme="minorHAnsi" w:hAnsiTheme="minorHAnsi" w:cstheme="minorHAnsi"/>
        </w:rPr>
        <w:t>P</w:t>
      </w:r>
      <w:r w:rsidRPr="00FF6A83">
        <w:rPr>
          <w:rFonts w:asciiTheme="minorHAnsi" w:hAnsiTheme="minorHAnsi" w:cstheme="minorHAnsi"/>
        </w:rPr>
        <w:t>roject</w:t>
      </w:r>
      <w:r>
        <w:rPr>
          <w:rFonts w:asciiTheme="minorHAnsi" w:hAnsiTheme="minorHAnsi" w:cstheme="minorHAnsi"/>
        </w:rPr>
        <w:t xml:space="preserve"> (MTP)</w:t>
      </w:r>
      <w:r w:rsidRPr="00FF6A83">
        <w:rPr>
          <w:rFonts w:asciiTheme="minorHAnsi" w:hAnsiTheme="minorHAnsi" w:cstheme="minorHAnsi"/>
        </w:rPr>
        <w:t xml:space="preserve"> to improve the state’s health care systems, provide better health care, and control costs.</w:t>
      </w:r>
      <w:r>
        <w:rPr>
          <w:rFonts w:asciiTheme="minorHAnsi" w:hAnsiTheme="minorHAnsi" w:cstheme="minorHAnsi"/>
        </w:rPr>
        <w:t xml:space="preserve"> In 2021, CMS approved a one-year extension. </w:t>
      </w:r>
      <w:r w:rsidRPr="001C3577">
        <w:rPr>
          <w:rFonts w:asciiTheme="minorHAnsi" w:hAnsiTheme="minorHAnsi" w:cstheme="minorHAnsi"/>
          <w:color w:val="333333"/>
          <w:szCs w:val="22"/>
          <w:shd w:val="clear" w:color="auto" w:fill="FFFFFF"/>
        </w:rPr>
        <w:t>On June 30, 2023, </w:t>
      </w:r>
      <w:r w:rsidRPr="001C3577">
        <w:rPr>
          <w:rStyle w:val="Strong"/>
          <w:rFonts w:asciiTheme="minorHAnsi" w:hAnsiTheme="minorHAnsi" w:cstheme="minorHAnsi"/>
          <w:color w:val="333333"/>
          <w:szCs w:val="22"/>
          <w:shd w:val="clear" w:color="auto" w:fill="FFFFFF"/>
        </w:rPr>
        <w:t>CMS </w:t>
      </w:r>
      <w:hyperlink r:id="rId15" w:tgtFrame="_blank" w:history="1">
        <w:r w:rsidRPr="001C3577">
          <w:rPr>
            <w:rStyle w:val="Hyperlink"/>
            <w:rFonts w:asciiTheme="minorHAnsi" w:hAnsiTheme="minorHAnsi" w:cstheme="minorHAnsi"/>
            <w:b/>
            <w:bCs/>
            <w:color w:val="0077C8"/>
            <w:szCs w:val="22"/>
            <w:shd w:val="clear" w:color="auto" w:fill="FFFFFF"/>
          </w:rPr>
          <w:t>renewed MTP</w:t>
        </w:r>
      </w:hyperlink>
      <w:r w:rsidRPr="001C3577">
        <w:rPr>
          <w:rStyle w:val="Strong"/>
          <w:rFonts w:asciiTheme="minorHAnsi" w:hAnsiTheme="minorHAnsi" w:cstheme="minorHAnsi"/>
          <w:color w:val="333333"/>
          <w:szCs w:val="22"/>
          <w:shd w:val="clear" w:color="auto" w:fill="FFFFFF"/>
        </w:rPr>
        <w:t> for an additional five years, beginning on July 1, 2023</w:t>
      </w:r>
      <w:r>
        <w:rPr>
          <w:rStyle w:val="Strong"/>
          <w:rFonts w:asciiTheme="minorHAnsi" w:hAnsiTheme="minorHAnsi" w:cstheme="minorHAnsi"/>
          <w:color w:val="333333"/>
          <w:szCs w:val="22"/>
          <w:shd w:val="clear" w:color="auto" w:fill="FFFFFF"/>
        </w:rPr>
        <w:t xml:space="preserve"> and running through June 30, 2028</w:t>
      </w:r>
      <w:r w:rsidRPr="001C3577">
        <w:rPr>
          <w:rStyle w:val="Strong"/>
          <w:rFonts w:asciiTheme="minorHAnsi" w:hAnsiTheme="minorHAnsi" w:cstheme="minorHAnsi"/>
          <w:color w:val="333333"/>
          <w:szCs w:val="22"/>
          <w:shd w:val="clear" w:color="auto" w:fill="FFFFFF"/>
        </w:rPr>
        <w:t>.</w:t>
      </w:r>
      <w:r w:rsidRPr="001C3577">
        <w:rPr>
          <w:rFonts w:asciiTheme="minorHAnsi" w:hAnsiTheme="minorHAnsi" w:cstheme="minorHAnsi"/>
          <w:color w:val="333333"/>
          <w:szCs w:val="22"/>
          <w:shd w:val="clear" w:color="auto" w:fill="FFFFFF"/>
        </w:rPr>
        <w:t> By renewing MTP, our state can continue to develop innovative projects, activities, and services that improve Apple Health (Medicaid)</w:t>
      </w:r>
      <w:proofErr w:type="gramStart"/>
      <w:r w:rsidRPr="001C3577">
        <w:rPr>
          <w:rFonts w:asciiTheme="minorHAnsi" w:hAnsiTheme="minorHAnsi" w:cstheme="minorHAnsi"/>
          <w:color w:val="333333"/>
          <w:szCs w:val="22"/>
          <w:shd w:val="clear" w:color="auto" w:fill="FFFFFF"/>
        </w:rPr>
        <w:t xml:space="preserve">. </w:t>
      </w:r>
      <w:r>
        <w:rPr>
          <w:rFonts w:asciiTheme="minorHAnsi" w:hAnsiTheme="minorHAnsi" w:cstheme="minorHAnsi"/>
        </w:rPr>
        <w:t>.</w:t>
      </w:r>
      <w:proofErr w:type="gramEnd"/>
      <w:r>
        <w:rPr>
          <w:rFonts w:asciiTheme="minorHAnsi" w:hAnsiTheme="minorHAnsi" w:cstheme="minorHAnsi"/>
        </w:rPr>
        <w:t xml:space="preserve"> To read the approval letter from CMS, please see </w:t>
      </w:r>
      <w:hyperlink r:id="rId16" w:history="1">
        <w:r w:rsidRPr="00FC7A16">
          <w:rPr>
            <w:rStyle w:val="Hyperlink"/>
            <w:rFonts w:asciiTheme="minorHAnsi" w:hAnsiTheme="minorHAnsi" w:cstheme="minorHAnsi"/>
          </w:rPr>
          <w:t>here</w:t>
        </w:r>
      </w:hyperlink>
      <w:r>
        <w:rPr>
          <w:rFonts w:asciiTheme="minorHAnsi" w:hAnsiTheme="minorHAnsi" w:cstheme="minorHAnsi"/>
        </w:rPr>
        <w:t xml:space="preserve">. To learn more about MTP 2.0, please see </w:t>
      </w:r>
      <w:hyperlink r:id="rId17" w:history="1">
        <w:r w:rsidRPr="00DD23A7">
          <w:rPr>
            <w:rStyle w:val="Hyperlink"/>
            <w:rFonts w:asciiTheme="minorHAnsi" w:hAnsiTheme="minorHAnsi" w:cstheme="minorHAnsi"/>
          </w:rPr>
          <w:t>HCA’s MTP renewal website</w:t>
        </w:r>
      </w:hyperlink>
      <w:r>
        <w:rPr>
          <w:rFonts w:asciiTheme="minorHAnsi" w:hAnsiTheme="minorHAnsi" w:cstheme="minorHAnsi"/>
        </w:rPr>
        <w:t xml:space="preserve">. You can also read the full </w:t>
      </w:r>
      <w:hyperlink r:id="rId18" w:history="1">
        <w:r w:rsidRPr="00DD23A7">
          <w:rPr>
            <w:rStyle w:val="Hyperlink"/>
            <w:rFonts w:asciiTheme="minorHAnsi" w:hAnsiTheme="minorHAnsi" w:cstheme="minorHAnsi"/>
          </w:rPr>
          <w:t>waiver renewal application</w:t>
        </w:r>
      </w:hyperlink>
      <w:r>
        <w:rPr>
          <w:rFonts w:asciiTheme="minorHAnsi" w:hAnsiTheme="minorHAnsi" w:cstheme="minorHAnsi"/>
        </w:rPr>
        <w:t>.</w:t>
      </w:r>
    </w:p>
    <w:p w14:paraId="4F04D4B1" w14:textId="77777777" w:rsidR="00354A44" w:rsidRDefault="00354A44" w:rsidP="00354A44">
      <w:pPr>
        <w:pStyle w:val="BodyText"/>
        <w:ind w:left="0"/>
        <w:rPr>
          <w:rFonts w:asciiTheme="minorHAnsi" w:hAnsiTheme="minorHAnsi" w:cstheme="minorHAnsi"/>
        </w:rPr>
      </w:pPr>
    </w:p>
    <w:p w14:paraId="07606E55" w14:textId="77777777" w:rsidR="00354A44" w:rsidRPr="003247B6" w:rsidRDefault="00354A44" w:rsidP="00354A44">
      <w:pPr>
        <w:pStyle w:val="BodyText"/>
        <w:ind w:left="0"/>
        <w:rPr>
          <w:rFonts w:asciiTheme="minorHAnsi" w:hAnsiTheme="minorHAnsi" w:cstheme="minorHAnsi"/>
        </w:rPr>
      </w:pPr>
      <w:r w:rsidRPr="003247B6">
        <w:rPr>
          <w:rFonts w:asciiTheme="minorHAnsi" w:hAnsiTheme="minorHAnsi" w:cstheme="minorHAnsi"/>
        </w:rPr>
        <w:t xml:space="preserve">The research is clear—unemployment and job insecurity, homelessness, and unstable housing contribute to poor health. Homelessness is traumatic and cyclical; it puts people at risk for physical and mental health conditions and substance use disorders. Similarly, evidence links unemployment to poor physical and mental health outcomes, even in the absence of pre-existing conditions. Foundational </w:t>
      </w:r>
      <w:r w:rsidRPr="003247B6">
        <w:rPr>
          <w:rFonts w:asciiTheme="minorHAnsi" w:hAnsiTheme="minorHAnsi" w:cstheme="minorHAnsi"/>
        </w:rPr>
        <w:lastRenderedPageBreak/>
        <w:t>Community Supports (FCS)—part of Washington’s federally authorized Medicaid Transformation</w:t>
      </w:r>
      <w:r>
        <w:rPr>
          <w:rFonts w:asciiTheme="minorHAnsi" w:hAnsiTheme="minorHAnsi" w:cstheme="minorHAnsi"/>
        </w:rPr>
        <w:t xml:space="preserve"> project</w:t>
      </w:r>
      <w:r w:rsidRPr="003247B6">
        <w:rPr>
          <w:rFonts w:asciiTheme="minorHAnsi" w:hAnsiTheme="minorHAnsi" w:cstheme="minorHAnsi"/>
        </w:rPr>
        <w:t>—addresses these fact</w:t>
      </w:r>
      <w:r>
        <w:rPr>
          <w:rFonts w:asciiTheme="minorHAnsi" w:hAnsiTheme="minorHAnsi" w:cstheme="minorHAnsi"/>
        </w:rPr>
        <w:t>ors with targeted benefits for Supportive Housing and Supported E</w:t>
      </w:r>
      <w:r w:rsidRPr="003247B6">
        <w:rPr>
          <w:rFonts w:asciiTheme="minorHAnsi" w:hAnsiTheme="minorHAnsi" w:cstheme="minorHAnsi"/>
        </w:rPr>
        <w:t xml:space="preserve">mployment. </w:t>
      </w:r>
    </w:p>
    <w:p w14:paraId="1975792A" w14:textId="77777777" w:rsidR="00354A44" w:rsidRDefault="00354A44" w:rsidP="00354A44">
      <w:pPr>
        <w:pStyle w:val="BodyText"/>
        <w:ind w:left="0"/>
        <w:rPr>
          <w:rFonts w:asciiTheme="minorHAnsi" w:hAnsiTheme="minorHAnsi" w:cstheme="minorHAnsi"/>
        </w:rPr>
      </w:pPr>
      <w:r w:rsidRPr="003247B6">
        <w:rPr>
          <w:rFonts w:asciiTheme="minorHAnsi" w:hAnsiTheme="minorHAnsi" w:cstheme="minorHAnsi"/>
        </w:rPr>
        <w:t>In 2018,</w:t>
      </w:r>
      <w:r>
        <w:rPr>
          <w:rFonts w:asciiTheme="minorHAnsi" w:hAnsiTheme="minorHAnsi" w:cstheme="minorHAnsi"/>
        </w:rPr>
        <w:t xml:space="preserve"> FCS began providing targeted Supportive H</w:t>
      </w:r>
      <w:r w:rsidRPr="003247B6">
        <w:rPr>
          <w:rFonts w:asciiTheme="minorHAnsi" w:hAnsiTheme="minorHAnsi" w:cstheme="minorHAnsi"/>
        </w:rPr>
        <w:t xml:space="preserve">ousing </w:t>
      </w:r>
      <w:r>
        <w:rPr>
          <w:rFonts w:asciiTheme="minorHAnsi" w:hAnsiTheme="minorHAnsi" w:cstheme="minorHAnsi"/>
        </w:rPr>
        <w:t xml:space="preserve">and Supported Employment </w:t>
      </w:r>
      <w:r w:rsidRPr="003247B6">
        <w:rPr>
          <w:rFonts w:asciiTheme="minorHAnsi" w:hAnsiTheme="minorHAnsi" w:cstheme="minorHAnsi"/>
        </w:rPr>
        <w:t>services for el</w:t>
      </w:r>
      <w:r>
        <w:rPr>
          <w:rFonts w:asciiTheme="minorHAnsi" w:hAnsiTheme="minorHAnsi" w:cstheme="minorHAnsi"/>
        </w:rPr>
        <w:t xml:space="preserve">igible Medicaid beneficiaries in Washington State. </w:t>
      </w:r>
    </w:p>
    <w:p w14:paraId="4AB60245" w14:textId="77777777" w:rsidR="00354A44" w:rsidRPr="003247B6" w:rsidRDefault="00354A44" w:rsidP="00354A44">
      <w:pPr>
        <w:pStyle w:val="BodyText"/>
        <w:ind w:left="0"/>
        <w:rPr>
          <w:rFonts w:asciiTheme="minorHAnsi" w:eastAsiaTheme="majorEastAsia" w:hAnsiTheme="minorHAnsi" w:cstheme="minorHAnsi"/>
        </w:rPr>
      </w:pPr>
      <w:r>
        <w:rPr>
          <w:rFonts w:asciiTheme="minorHAnsi" w:hAnsiTheme="minorHAnsi" w:cstheme="minorHAnsi"/>
        </w:rPr>
        <w:t xml:space="preserve">For more information regarding ALTSA FCS Supported Employment benefits, please see </w:t>
      </w:r>
      <w:hyperlink r:id="rId19" w:history="1">
        <w:r w:rsidRPr="003247B6">
          <w:rPr>
            <w:rStyle w:val="Hyperlink"/>
            <w:rFonts w:asciiTheme="minorHAnsi" w:hAnsiTheme="minorHAnsi" w:cstheme="minorHAnsi"/>
          </w:rPr>
          <w:t>LTC Manual Chapter 30c.</w:t>
        </w:r>
      </w:hyperlink>
    </w:p>
    <w:p w14:paraId="4381EBE1" w14:textId="77777777" w:rsidR="00354A44" w:rsidRPr="003B3DCA" w:rsidRDefault="00354A44" w:rsidP="00354A44">
      <w:pPr>
        <w:pStyle w:val="Heading4"/>
        <w:rPr>
          <w:rFonts w:asciiTheme="minorHAnsi" w:hAnsiTheme="minorHAnsi"/>
          <w:i w:val="0"/>
          <w:iCs w:val="0"/>
          <w:color w:val="auto"/>
          <w:sz w:val="26"/>
          <w:szCs w:val="26"/>
          <w:u w:val="single"/>
        </w:rPr>
      </w:pPr>
      <w:bookmarkStart w:id="15" w:name="_Eligibility"/>
      <w:bookmarkEnd w:id="15"/>
      <w:r w:rsidRPr="003B3DCA">
        <w:rPr>
          <w:rFonts w:asciiTheme="minorHAnsi" w:hAnsiTheme="minorHAnsi"/>
          <w:i w:val="0"/>
          <w:iCs w:val="0"/>
          <w:color w:val="auto"/>
          <w:sz w:val="26"/>
          <w:szCs w:val="26"/>
          <w:u w:val="single"/>
        </w:rPr>
        <w:t>Eligibility</w:t>
      </w:r>
    </w:p>
    <w:p w14:paraId="6A42F645" w14:textId="77777777" w:rsidR="00354A44" w:rsidRDefault="00354A44" w:rsidP="00354A44">
      <w:pPr>
        <w:pStyle w:val="Default"/>
        <w:rPr>
          <w:rFonts w:asciiTheme="minorHAnsi" w:hAnsiTheme="minorHAnsi" w:cstheme="minorHAnsi"/>
          <w:sz w:val="22"/>
          <w:szCs w:val="22"/>
        </w:rPr>
      </w:pPr>
      <w:r>
        <w:rPr>
          <w:rFonts w:asciiTheme="minorHAnsi" w:hAnsiTheme="minorHAnsi" w:cstheme="minorHAnsi"/>
          <w:sz w:val="22"/>
          <w:szCs w:val="22"/>
        </w:rPr>
        <w:t>To receive Foundational Community Supports – Supportive Housing services, an individual must:</w:t>
      </w:r>
    </w:p>
    <w:p w14:paraId="25EEA59C" w14:textId="77777777" w:rsidR="00354A44" w:rsidRDefault="00354A44" w:rsidP="00CA21B2">
      <w:pPr>
        <w:pStyle w:val="Default"/>
        <w:numPr>
          <w:ilvl w:val="0"/>
          <w:numId w:val="25"/>
        </w:numPr>
        <w:rPr>
          <w:rFonts w:asciiTheme="minorHAnsi" w:hAnsiTheme="minorHAnsi" w:cstheme="minorHAnsi"/>
          <w:sz w:val="22"/>
          <w:szCs w:val="22"/>
        </w:rPr>
      </w:pPr>
      <w:r>
        <w:rPr>
          <w:rFonts w:asciiTheme="minorHAnsi" w:hAnsiTheme="minorHAnsi" w:cstheme="minorHAnsi"/>
          <w:sz w:val="22"/>
          <w:szCs w:val="22"/>
        </w:rPr>
        <w:t xml:space="preserve">Be </w:t>
      </w:r>
      <w:r w:rsidRPr="000B227B">
        <w:rPr>
          <w:rFonts w:asciiTheme="minorHAnsi" w:hAnsiTheme="minorHAnsi" w:cstheme="minorHAnsi"/>
          <w:sz w:val="22"/>
          <w:szCs w:val="22"/>
        </w:rPr>
        <w:t xml:space="preserve">18 or older Medicaid-eligible </w:t>
      </w:r>
    </w:p>
    <w:p w14:paraId="4F5424C4" w14:textId="77777777" w:rsidR="00354A44" w:rsidRDefault="00354A44" w:rsidP="00CA21B2">
      <w:pPr>
        <w:pStyle w:val="Default"/>
        <w:numPr>
          <w:ilvl w:val="0"/>
          <w:numId w:val="25"/>
        </w:numPr>
        <w:rPr>
          <w:rFonts w:asciiTheme="minorHAnsi" w:hAnsiTheme="minorHAnsi" w:cstheme="minorHAnsi"/>
          <w:sz w:val="22"/>
          <w:szCs w:val="22"/>
        </w:rPr>
      </w:pPr>
      <w:r w:rsidRPr="000B227B">
        <w:rPr>
          <w:rFonts w:asciiTheme="minorHAnsi" w:hAnsiTheme="minorHAnsi" w:cstheme="minorHAnsi"/>
          <w:sz w:val="22"/>
          <w:szCs w:val="22"/>
        </w:rPr>
        <w:t>Must meet at least</w:t>
      </w:r>
      <w:r w:rsidRPr="000B227B">
        <w:rPr>
          <w:rFonts w:asciiTheme="minorHAnsi" w:hAnsiTheme="minorHAnsi" w:cstheme="minorHAnsi"/>
          <w:b/>
          <w:i/>
          <w:sz w:val="22"/>
          <w:szCs w:val="22"/>
        </w:rPr>
        <w:t xml:space="preserve"> one</w:t>
      </w:r>
      <w:r w:rsidRPr="000B227B">
        <w:rPr>
          <w:rFonts w:asciiTheme="minorHAnsi" w:hAnsiTheme="minorHAnsi" w:cstheme="minorHAnsi"/>
          <w:sz w:val="22"/>
          <w:szCs w:val="22"/>
        </w:rPr>
        <w:t xml:space="preserve"> assessed health needs-based criteria: </w:t>
      </w:r>
    </w:p>
    <w:p w14:paraId="6A135DE6" w14:textId="77777777" w:rsidR="00354A44" w:rsidRPr="00234115" w:rsidRDefault="00354A44" w:rsidP="00CA21B2">
      <w:pPr>
        <w:pStyle w:val="Default"/>
        <w:numPr>
          <w:ilvl w:val="1"/>
          <w:numId w:val="25"/>
        </w:numPr>
        <w:adjustRightInd/>
        <w:rPr>
          <w:rFonts w:asciiTheme="minorHAnsi" w:hAnsiTheme="minorHAnsi" w:cstheme="minorHAnsi"/>
          <w:sz w:val="22"/>
          <w:szCs w:val="22"/>
        </w:rPr>
      </w:pPr>
      <w:r>
        <w:rPr>
          <w:rFonts w:ascii="Calibri" w:hAnsi="Calibri"/>
          <w:sz w:val="22"/>
          <w:szCs w:val="22"/>
        </w:rPr>
        <w:t>Mental health need where there is need for improvement, stabilization or prevention of deterioration of functioning resulting from the presence of a mental illness (receiving services through a Managed Care Organization under the Behavioral Health Se</w:t>
      </w:r>
      <w:r w:rsidRPr="00234115">
        <w:rPr>
          <w:rFonts w:asciiTheme="minorHAnsi" w:hAnsiTheme="minorHAnsi" w:cstheme="minorHAnsi"/>
          <w:sz w:val="22"/>
          <w:szCs w:val="22"/>
        </w:rPr>
        <w:t>rvices Only (BHSO) plans or the Fully Integrated Managed Care (FIMC) plans).</w:t>
      </w:r>
    </w:p>
    <w:p w14:paraId="04063393" w14:textId="77777777" w:rsidR="00354A44" w:rsidRPr="00234115" w:rsidRDefault="00354A44" w:rsidP="00CA21B2">
      <w:pPr>
        <w:pStyle w:val="Default"/>
        <w:numPr>
          <w:ilvl w:val="1"/>
          <w:numId w:val="25"/>
        </w:numPr>
        <w:rPr>
          <w:rFonts w:asciiTheme="minorHAnsi" w:hAnsiTheme="minorHAnsi" w:cstheme="minorHAnsi"/>
          <w:sz w:val="22"/>
          <w:szCs w:val="22"/>
        </w:rPr>
      </w:pPr>
      <w:r w:rsidRPr="00234115">
        <w:rPr>
          <w:rFonts w:asciiTheme="minorHAnsi" w:hAnsiTheme="minorHAnsi" w:cstheme="minorHAnsi"/>
          <w:sz w:val="22"/>
          <w:szCs w:val="22"/>
        </w:rPr>
        <w:t>Need for outpatient substance use disorder (SUD) treatment (</w:t>
      </w:r>
      <w:r>
        <w:rPr>
          <w:rFonts w:asciiTheme="minorHAnsi" w:hAnsiTheme="minorHAnsi" w:cstheme="minorHAnsi"/>
          <w:sz w:val="22"/>
          <w:szCs w:val="22"/>
        </w:rPr>
        <w:t xml:space="preserve">receiving services through </w:t>
      </w:r>
      <w:r w:rsidRPr="00234115">
        <w:rPr>
          <w:rFonts w:asciiTheme="minorHAnsi" w:hAnsiTheme="minorHAnsi" w:cstheme="minorHAnsi"/>
          <w:sz w:val="22"/>
          <w:szCs w:val="22"/>
        </w:rPr>
        <w:t>the Behavioral Health Services Only (BHSO) plans or the Fully Integrated Managed Care (FIMC) plans).</w:t>
      </w:r>
    </w:p>
    <w:p w14:paraId="7CF53AE8" w14:textId="77777777" w:rsidR="00354A44" w:rsidRDefault="00354A44" w:rsidP="00CA21B2">
      <w:pPr>
        <w:pStyle w:val="Default"/>
        <w:numPr>
          <w:ilvl w:val="1"/>
          <w:numId w:val="25"/>
        </w:numPr>
        <w:rPr>
          <w:rFonts w:asciiTheme="minorHAnsi" w:hAnsiTheme="minorHAnsi" w:cstheme="minorHAnsi"/>
          <w:sz w:val="22"/>
          <w:szCs w:val="22"/>
        </w:rPr>
      </w:pPr>
      <w:r w:rsidRPr="000B227B">
        <w:rPr>
          <w:rFonts w:asciiTheme="minorHAnsi" w:hAnsiTheme="minorHAnsi" w:cstheme="minorHAnsi"/>
          <w:sz w:val="22"/>
          <w:szCs w:val="22"/>
        </w:rPr>
        <w:t>Need for assistance with three or more activities of daily living (ADL) (receiving long-term care [LTC] services)</w:t>
      </w:r>
      <w:r>
        <w:rPr>
          <w:rFonts w:asciiTheme="minorHAnsi" w:hAnsiTheme="minorHAnsi" w:cstheme="minorHAnsi"/>
          <w:sz w:val="22"/>
          <w:szCs w:val="22"/>
        </w:rPr>
        <w:t>.</w:t>
      </w:r>
      <w:r w:rsidRPr="000B227B">
        <w:rPr>
          <w:rFonts w:asciiTheme="minorHAnsi" w:hAnsiTheme="minorHAnsi" w:cstheme="minorHAnsi"/>
          <w:sz w:val="22"/>
          <w:szCs w:val="22"/>
        </w:rPr>
        <w:t xml:space="preserve"> </w:t>
      </w:r>
    </w:p>
    <w:p w14:paraId="66E1D26F" w14:textId="77777777" w:rsidR="00354A44" w:rsidRDefault="00354A44" w:rsidP="00CA21B2">
      <w:pPr>
        <w:pStyle w:val="Default"/>
        <w:numPr>
          <w:ilvl w:val="1"/>
          <w:numId w:val="25"/>
        </w:numPr>
        <w:rPr>
          <w:rFonts w:asciiTheme="minorHAnsi" w:hAnsiTheme="minorHAnsi" w:cstheme="minorHAnsi"/>
          <w:sz w:val="22"/>
          <w:szCs w:val="22"/>
        </w:rPr>
      </w:pPr>
      <w:r w:rsidRPr="000B227B">
        <w:rPr>
          <w:rFonts w:asciiTheme="minorHAnsi" w:hAnsiTheme="minorHAnsi" w:cstheme="minorHAnsi"/>
          <w:sz w:val="22"/>
          <w:szCs w:val="22"/>
        </w:rPr>
        <w:t>Need for hands-on assistance with one or more ADL (receiving LTC services)</w:t>
      </w:r>
      <w:r>
        <w:rPr>
          <w:rFonts w:asciiTheme="minorHAnsi" w:hAnsiTheme="minorHAnsi" w:cstheme="minorHAnsi"/>
          <w:sz w:val="22"/>
          <w:szCs w:val="22"/>
        </w:rPr>
        <w:t>.</w:t>
      </w:r>
      <w:r w:rsidRPr="000B227B">
        <w:rPr>
          <w:rFonts w:asciiTheme="minorHAnsi" w:hAnsiTheme="minorHAnsi" w:cstheme="minorHAnsi"/>
          <w:sz w:val="22"/>
          <w:szCs w:val="22"/>
        </w:rPr>
        <w:t xml:space="preserve"> </w:t>
      </w:r>
    </w:p>
    <w:p w14:paraId="0052EBC8" w14:textId="77777777" w:rsidR="00354A44" w:rsidRDefault="00354A44" w:rsidP="00CA21B2">
      <w:pPr>
        <w:pStyle w:val="Default"/>
        <w:numPr>
          <w:ilvl w:val="1"/>
          <w:numId w:val="25"/>
        </w:numPr>
        <w:rPr>
          <w:rFonts w:asciiTheme="minorHAnsi" w:hAnsiTheme="minorHAnsi" w:cstheme="minorHAnsi"/>
          <w:sz w:val="22"/>
          <w:szCs w:val="22"/>
        </w:rPr>
      </w:pPr>
      <w:r w:rsidRPr="000B227B">
        <w:rPr>
          <w:rFonts w:asciiTheme="minorHAnsi" w:hAnsiTheme="minorHAnsi" w:cstheme="minorHAnsi"/>
          <w:sz w:val="22"/>
          <w:szCs w:val="22"/>
        </w:rPr>
        <w:t>Complex physical health need, which is a long continuing or indefinite physical condition requiring improvement, stabilization or prevention of deterioration of functioning For ALTSA clients to receive Supportive Housing services through FCS, an individual must meet ALTSA Functional and Financial Eligibility.</w:t>
      </w:r>
      <w:r w:rsidRPr="004D777A">
        <w:rPr>
          <w:rFonts w:asciiTheme="minorHAnsi" w:hAnsiTheme="minorHAnsi" w:cstheme="minorHAnsi"/>
          <w:sz w:val="22"/>
          <w:szCs w:val="22"/>
        </w:rPr>
        <w:t xml:space="preserve"> </w:t>
      </w:r>
    </w:p>
    <w:p w14:paraId="082C0A03" w14:textId="77777777" w:rsidR="00354A44" w:rsidRPr="000B227B" w:rsidRDefault="00354A44" w:rsidP="00CA21B2">
      <w:pPr>
        <w:pStyle w:val="Default"/>
        <w:numPr>
          <w:ilvl w:val="0"/>
          <w:numId w:val="25"/>
        </w:numPr>
        <w:rPr>
          <w:rFonts w:asciiTheme="minorHAnsi" w:hAnsiTheme="minorHAnsi" w:cstheme="minorHAnsi"/>
          <w:sz w:val="22"/>
          <w:szCs w:val="22"/>
        </w:rPr>
      </w:pPr>
      <w:r>
        <w:rPr>
          <w:rFonts w:asciiTheme="minorHAnsi" w:hAnsiTheme="minorHAnsi" w:cstheme="minorHAnsi"/>
          <w:sz w:val="22"/>
          <w:szCs w:val="22"/>
        </w:rPr>
        <w:t>Must meet at least</w:t>
      </w:r>
      <w:r w:rsidRPr="000B227B">
        <w:rPr>
          <w:rFonts w:asciiTheme="minorHAnsi" w:hAnsiTheme="minorHAnsi" w:cstheme="minorHAnsi"/>
          <w:sz w:val="22"/>
          <w:szCs w:val="22"/>
        </w:rPr>
        <w:t xml:space="preserve"> </w:t>
      </w:r>
      <w:r w:rsidRPr="000B227B">
        <w:rPr>
          <w:rFonts w:asciiTheme="minorHAnsi" w:hAnsiTheme="minorHAnsi" w:cstheme="minorHAnsi"/>
          <w:b/>
          <w:i/>
          <w:sz w:val="22"/>
          <w:szCs w:val="22"/>
        </w:rPr>
        <w:t>one</w:t>
      </w:r>
      <w:r w:rsidRPr="000B227B">
        <w:rPr>
          <w:rFonts w:asciiTheme="minorHAnsi" w:hAnsiTheme="minorHAnsi" w:cstheme="minorHAnsi"/>
          <w:sz w:val="22"/>
          <w:szCs w:val="22"/>
        </w:rPr>
        <w:t xml:space="preserve"> of the following Risk Factors:</w:t>
      </w:r>
    </w:p>
    <w:p w14:paraId="1C88CAF8" w14:textId="77777777" w:rsidR="00354A44" w:rsidRPr="004B7A12"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Pr>
          <w:rFonts w:asciiTheme="minorHAnsi" w:hAnsiTheme="minorHAnsi" w:cstheme="minorHAnsi"/>
        </w:rPr>
        <w:t>More than one</w:t>
      </w:r>
      <w:r w:rsidRPr="004B7A12">
        <w:rPr>
          <w:rFonts w:asciiTheme="minorHAnsi" w:hAnsiTheme="minorHAnsi" w:cstheme="minorHAnsi"/>
        </w:rPr>
        <w:t xml:space="preserve"> institutional contact</w:t>
      </w:r>
      <w:r>
        <w:rPr>
          <w:rFonts w:asciiTheme="minorHAnsi" w:hAnsiTheme="minorHAnsi" w:cstheme="minorHAnsi"/>
        </w:rPr>
        <w:t xml:space="preserve"> </w:t>
      </w:r>
      <w:r w:rsidRPr="004B7A12">
        <w:rPr>
          <w:rFonts w:asciiTheme="minorHAnsi" w:hAnsiTheme="minorHAnsi" w:cstheme="minorHAnsi"/>
        </w:rPr>
        <w:t>i</w:t>
      </w:r>
      <w:r>
        <w:rPr>
          <w:rFonts w:asciiTheme="minorHAnsi" w:hAnsiTheme="minorHAnsi" w:cstheme="minorHAnsi"/>
        </w:rPr>
        <w:t>n</w:t>
      </w:r>
      <w:r w:rsidRPr="004B7A12">
        <w:rPr>
          <w:rFonts w:asciiTheme="minorHAnsi" w:hAnsiTheme="minorHAnsi" w:cstheme="minorHAnsi"/>
        </w:rPr>
        <w:t xml:space="preserve"> the past 12 months or one 90+ day stay in an institutional setting in the past 12 months</w:t>
      </w:r>
    </w:p>
    <w:p w14:paraId="46DF3E96" w14:textId="77777777" w:rsidR="00354A44" w:rsidRPr="004B7A12"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Pr>
          <w:rFonts w:asciiTheme="minorHAnsi" w:hAnsiTheme="minorHAnsi" w:cstheme="minorHAnsi"/>
        </w:rPr>
        <w:t>More than one</w:t>
      </w:r>
      <w:r w:rsidRPr="004B7A12">
        <w:rPr>
          <w:rFonts w:asciiTheme="minorHAnsi" w:hAnsiTheme="minorHAnsi" w:cstheme="minorHAnsi"/>
        </w:rPr>
        <w:t xml:space="preserve"> adult residential care* stay in the past 12 months</w:t>
      </w:r>
    </w:p>
    <w:p w14:paraId="7D70DB6A" w14:textId="77777777" w:rsidR="00354A44" w:rsidRPr="004B7A12"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4B7A12">
        <w:rPr>
          <w:rFonts w:asciiTheme="minorHAnsi" w:hAnsiTheme="minorHAnsi" w:cstheme="minorHAnsi"/>
        </w:rPr>
        <w:t>Three or more in-home caregivers in the past 12 months</w:t>
      </w:r>
    </w:p>
    <w:p w14:paraId="6D9E6EA3" w14:textId="77777777" w:rsidR="00354A44" w:rsidRPr="004B7A12"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4B7A12">
        <w:rPr>
          <w:rFonts w:asciiTheme="minorHAnsi" w:hAnsiTheme="minorHAnsi" w:cstheme="minorHAnsi"/>
        </w:rPr>
        <w:t>HUD definition Chronic Homeless as verified through the homeless service system</w:t>
      </w:r>
    </w:p>
    <w:p w14:paraId="72074A3D" w14:textId="77777777" w:rsidR="00354A44" w:rsidRPr="004B7A12" w:rsidRDefault="00354A44" w:rsidP="00CA21B2">
      <w:pPr>
        <w:pStyle w:val="ListParagraph"/>
        <w:numPr>
          <w:ilvl w:val="2"/>
          <w:numId w:val="17"/>
        </w:numPr>
        <w:tabs>
          <w:tab w:val="clear" w:pos="2160"/>
        </w:tabs>
        <w:autoSpaceDE w:val="0"/>
        <w:autoSpaceDN w:val="0"/>
        <w:adjustRightInd w:val="0"/>
        <w:ind w:left="720"/>
        <w:contextualSpacing/>
        <w:rPr>
          <w:rFonts w:asciiTheme="minorHAnsi" w:hAnsiTheme="minorHAnsi" w:cstheme="minorHAnsi"/>
        </w:rPr>
      </w:pPr>
      <w:r w:rsidRPr="004B7A12">
        <w:rPr>
          <w:rFonts w:asciiTheme="minorHAnsi" w:hAnsiTheme="minorHAnsi" w:cstheme="minorHAnsi"/>
        </w:rPr>
        <w:t>PRISM score of 1.5 or higher</w:t>
      </w:r>
      <w:r>
        <w:rPr>
          <w:rFonts w:asciiTheme="minorHAnsi" w:hAnsiTheme="minorHAnsi" w:cstheme="minorHAnsi"/>
        </w:rPr>
        <w:t>**</w:t>
      </w:r>
    </w:p>
    <w:p w14:paraId="1CB7FD13" w14:textId="77777777" w:rsidR="00354A44" w:rsidRDefault="00354A44" w:rsidP="00354A44">
      <w:pPr>
        <w:pStyle w:val="Default"/>
        <w:rPr>
          <w:rFonts w:asciiTheme="minorHAnsi" w:hAnsiTheme="minorHAnsi" w:cstheme="minorHAnsi"/>
          <w:sz w:val="22"/>
          <w:szCs w:val="22"/>
        </w:rPr>
      </w:pPr>
    </w:p>
    <w:p w14:paraId="59747F91" w14:textId="77777777" w:rsidR="00354A44" w:rsidRDefault="00354A44" w:rsidP="00354A44">
      <w:pPr>
        <w:pStyle w:val="Default"/>
        <w:rPr>
          <w:rFonts w:asciiTheme="minorHAnsi" w:hAnsiTheme="minorHAnsi" w:cstheme="minorHAnsi"/>
          <w:sz w:val="22"/>
          <w:szCs w:val="22"/>
        </w:rPr>
      </w:pPr>
      <w:r>
        <w:rPr>
          <w:rFonts w:asciiTheme="minorHAnsi" w:hAnsiTheme="minorHAnsi" w:cstheme="minorHAnsi"/>
          <w:sz w:val="22"/>
          <w:szCs w:val="22"/>
        </w:rPr>
        <w:t xml:space="preserve">ALTSA Supportive Housing Program Managers can assist in submitting referrals for ALTSA clients meeting the above eligibility criteria. </w:t>
      </w:r>
    </w:p>
    <w:p w14:paraId="654ECA52" w14:textId="77777777" w:rsidR="00354A44" w:rsidRDefault="00354A44" w:rsidP="00354A44">
      <w:pPr>
        <w:pStyle w:val="Default"/>
        <w:rPr>
          <w:rFonts w:asciiTheme="minorHAnsi" w:hAnsiTheme="minorHAnsi" w:cstheme="minorHAnsi"/>
          <w:sz w:val="22"/>
          <w:szCs w:val="22"/>
        </w:rPr>
      </w:pPr>
      <w:r>
        <w:rPr>
          <w:rFonts w:asciiTheme="minorHAnsi" w:hAnsiTheme="minorHAnsi" w:cstheme="minorHAnsi"/>
          <w:sz w:val="22"/>
          <w:szCs w:val="22"/>
        </w:rPr>
        <w:t xml:space="preserve"> </w:t>
      </w:r>
    </w:p>
    <w:p w14:paraId="1AB4942B" w14:textId="77777777" w:rsidR="00354A44" w:rsidRPr="004D777A" w:rsidRDefault="00354A44" w:rsidP="00354A44">
      <w:pPr>
        <w:pStyle w:val="Default"/>
        <w:rPr>
          <w:rFonts w:asciiTheme="minorHAnsi" w:eastAsia="Arial Unicode MS" w:hAnsiTheme="minorHAnsi" w:cstheme="minorHAnsi"/>
          <w:color w:val="auto"/>
          <w:sz w:val="22"/>
          <w:szCs w:val="22"/>
        </w:rPr>
      </w:pPr>
      <w:r w:rsidRPr="00E04521">
        <w:rPr>
          <w:rFonts w:ascii="Times New Roman" w:eastAsia="Arial Unicode MS" w:hAnsi="Times New Roman" w:cstheme="minorHAnsi"/>
          <w:color w:val="auto"/>
        </w:rPr>
        <w:t>*</w:t>
      </w:r>
      <w:r w:rsidRPr="004D777A">
        <w:rPr>
          <w:rFonts w:asciiTheme="minorHAnsi" w:eastAsia="Arial Unicode MS" w:hAnsiTheme="minorHAnsi" w:cstheme="minorHAnsi"/>
          <w:color w:val="auto"/>
          <w:sz w:val="22"/>
          <w:szCs w:val="22"/>
        </w:rPr>
        <w:t xml:space="preserve">Adult </w:t>
      </w:r>
      <w:r>
        <w:rPr>
          <w:rFonts w:asciiTheme="minorHAnsi" w:eastAsia="Arial Unicode MS" w:hAnsiTheme="minorHAnsi" w:cstheme="minorHAnsi"/>
          <w:color w:val="auto"/>
          <w:sz w:val="22"/>
          <w:szCs w:val="22"/>
        </w:rPr>
        <w:t>r</w:t>
      </w:r>
      <w:r w:rsidRPr="004D777A">
        <w:rPr>
          <w:rFonts w:asciiTheme="minorHAnsi" w:eastAsia="Arial Unicode MS" w:hAnsiTheme="minorHAnsi" w:cstheme="minorHAnsi"/>
          <w:color w:val="auto"/>
          <w:sz w:val="22"/>
          <w:szCs w:val="22"/>
        </w:rPr>
        <w:t xml:space="preserve">esidential </w:t>
      </w:r>
      <w:r>
        <w:rPr>
          <w:rFonts w:asciiTheme="minorHAnsi" w:eastAsia="Arial Unicode MS" w:hAnsiTheme="minorHAnsi" w:cstheme="minorHAnsi"/>
          <w:color w:val="auto"/>
          <w:sz w:val="22"/>
          <w:szCs w:val="22"/>
        </w:rPr>
        <w:t>c</w:t>
      </w:r>
      <w:r w:rsidRPr="004D777A">
        <w:rPr>
          <w:rFonts w:asciiTheme="minorHAnsi" w:eastAsia="Arial Unicode MS" w:hAnsiTheme="minorHAnsi" w:cstheme="minorHAnsi"/>
          <w:color w:val="auto"/>
          <w:sz w:val="22"/>
          <w:szCs w:val="22"/>
        </w:rPr>
        <w:t>are settings may include:</w:t>
      </w:r>
    </w:p>
    <w:p w14:paraId="1CA4EA13" w14:textId="77777777" w:rsidR="00354A44" w:rsidRPr="004B7A12" w:rsidRDefault="00354A44" w:rsidP="00CA21B2">
      <w:pPr>
        <w:pStyle w:val="ListParagraph"/>
        <w:numPr>
          <w:ilvl w:val="1"/>
          <w:numId w:val="18"/>
        </w:numPr>
        <w:tabs>
          <w:tab w:val="clear" w:pos="1440"/>
        </w:tabs>
        <w:ind w:left="1296" w:hanging="216"/>
        <w:contextualSpacing/>
        <w:rPr>
          <w:rFonts w:asciiTheme="minorHAnsi" w:hAnsiTheme="minorHAnsi" w:cstheme="minorHAnsi"/>
        </w:rPr>
      </w:pPr>
      <w:r w:rsidRPr="004B7A12">
        <w:rPr>
          <w:rFonts w:asciiTheme="minorHAnsi" w:eastAsia="Arial Unicode MS" w:hAnsiTheme="minorHAnsi" w:cstheme="minorHAnsi"/>
        </w:rPr>
        <w:t>Long</w:t>
      </w:r>
      <w:r>
        <w:rPr>
          <w:rFonts w:asciiTheme="minorHAnsi" w:eastAsia="Arial Unicode MS" w:hAnsiTheme="minorHAnsi" w:cstheme="minorHAnsi"/>
        </w:rPr>
        <w:t>-</w:t>
      </w:r>
      <w:r w:rsidRPr="004B7A12">
        <w:rPr>
          <w:rFonts w:asciiTheme="minorHAnsi" w:hAnsiTheme="minorHAnsi" w:cstheme="minorHAnsi"/>
        </w:rPr>
        <w:t xml:space="preserve">Term Services and Supports settings such as Adult Family Home, Assisted Living, Enhanced Adult Residential Center, Enhanced Service Facility, and </w:t>
      </w:r>
    </w:p>
    <w:p w14:paraId="7DB49412" w14:textId="77777777" w:rsidR="00354A44" w:rsidRPr="00D95957" w:rsidRDefault="00354A44" w:rsidP="00CA21B2">
      <w:pPr>
        <w:pStyle w:val="ListParagraph"/>
        <w:numPr>
          <w:ilvl w:val="1"/>
          <w:numId w:val="18"/>
        </w:numPr>
        <w:tabs>
          <w:tab w:val="clear" w:pos="1440"/>
        </w:tabs>
        <w:ind w:left="1296" w:hanging="216"/>
        <w:contextualSpacing/>
        <w:rPr>
          <w:rFonts w:asciiTheme="minorHAnsi" w:hAnsiTheme="minorHAnsi" w:cstheme="minorBidi"/>
        </w:rPr>
      </w:pPr>
      <w:r w:rsidRPr="004B7A12">
        <w:rPr>
          <w:rFonts w:asciiTheme="minorHAnsi" w:hAnsiTheme="minorHAnsi" w:cstheme="minorHAnsi"/>
        </w:rPr>
        <w:t>Behavioral Health Settings such as Evaluation and Treatment Centers, Detoxification Centers, Inpatient Substance Use Treatment Facility</w:t>
      </w:r>
      <w:r w:rsidRPr="004B7A12">
        <w:rPr>
          <w:rFonts w:asciiTheme="minorHAnsi" w:hAnsiTheme="minorHAnsi" w:cstheme="minorBidi"/>
        </w:rPr>
        <w:t>.</w:t>
      </w:r>
    </w:p>
    <w:p w14:paraId="13A16716" w14:textId="77777777" w:rsidR="00354A44" w:rsidRDefault="00354A44" w:rsidP="00354A44">
      <w:r>
        <w:lastRenderedPageBreak/>
        <w:t xml:space="preserve">**ALTSA Supportive Housing Program Managers </w:t>
      </w:r>
      <w:r w:rsidRPr="004B7A12">
        <w:rPr>
          <w:noProof/>
        </w:rPr>
        <mc:AlternateContent>
          <mc:Choice Requires="wps">
            <w:drawing>
              <wp:anchor distT="45720" distB="45720" distL="114300" distR="114300" simplePos="0" relativeHeight="251704320" behindDoc="0" locked="0" layoutInCell="1" allowOverlap="1" wp14:anchorId="269AEB92" wp14:editId="59A950C7">
                <wp:simplePos x="0" y="0"/>
                <wp:positionH relativeFrom="column">
                  <wp:posOffset>21010</wp:posOffset>
                </wp:positionH>
                <wp:positionV relativeFrom="paragraph">
                  <wp:posOffset>364813</wp:posOffset>
                </wp:positionV>
                <wp:extent cx="6296025" cy="1143000"/>
                <wp:effectExtent l="0" t="0" r="28575"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143000"/>
                        </a:xfrm>
                        <a:prstGeom prst="rect">
                          <a:avLst/>
                        </a:prstGeom>
                        <a:solidFill>
                          <a:srgbClr val="72A331">
                            <a:alpha val="20000"/>
                          </a:srgbClr>
                        </a:solidFill>
                        <a:ln w="9525">
                          <a:solidFill>
                            <a:srgbClr val="000000"/>
                          </a:solidFill>
                          <a:miter lim="800000"/>
                          <a:headEnd/>
                          <a:tailEnd/>
                        </a:ln>
                      </wps:spPr>
                      <wps:txbx>
                        <w:txbxContent>
                          <w:p w14:paraId="7C2168AB" w14:textId="77777777" w:rsidR="00354A44" w:rsidRPr="00BB3CF0" w:rsidRDefault="00354A44" w:rsidP="00354A44">
                            <w:pPr>
                              <w:shd w:val="clear" w:color="auto" w:fill="E2EFD9" w:themeFill="accent6" w:themeFillTint="33"/>
                              <w:rPr>
                                <w:rFonts w:eastAsia="Arial Unicode MS" w:cstheme="minorHAnsi"/>
                              </w:rPr>
                            </w:pPr>
                            <w:r w:rsidRPr="00BB3CF0">
                              <w:rPr>
                                <w:rFonts w:eastAsia="Arial Unicode MS" w:cstheme="minorHAnsi"/>
                                <w:b/>
                              </w:rPr>
                              <w:t>Note:</w:t>
                            </w:r>
                            <w:r w:rsidRPr="00BB3CF0">
                              <w:rPr>
                                <w:rFonts w:eastAsia="Arial Unicode MS" w:cstheme="minorHAnsi"/>
                              </w:rPr>
                              <w:t xml:space="preserve">  </w:t>
                            </w:r>
                          </w:p>
                          <w:p w14:paraId="28B96E52" w14:textId="77777777" w:rsidR="00354A44" w:rsidRPr="004D777A" w:rsidRDefault="00354A44" w:rsidP="00CA21B2">
                            <w:pPr>
                              <w:pStyle w:val="BulletedList"/>
                              <w:numPr>
                                <w:ilvl w:val="0"/>
                                <w:numId w:val="20"/>
                              </w:numPr>
                              <w:rPr>
                                <w:rFonts w:asciiTheme="minorHAnsi" w:hAnsiTheme="minorHAnsi" w:cstheme="minorHAnsi"/>
                                <w:sz w:val="22"/>
                                <w:szCs w:val="22"/>
                              </w:rPr>
                            </w:pPr>
                            <w:r w:rsidRPr="004D777A">
                              <w:rPr>
                                <w:rFonts w:asciiTheme="minorHAnsi" w:hAnsiTheme="minorHAnsi" w:cstheme="minorHAnsi"/>
                                <w:sz w:val="22"/>
                                <w:szCs w:val="22"/>
                              </w:rPr>
                              <w:t xml:space="preserve">A CARE </w:t>
                            </w:r>
                            <w:r w:rsidRPr="007A4637">
                              <w:rPr>
                                <w:rFonts w:asciiTheme="minorHAnsi" w:eastAsiaTheme="minorHAnsi" w:hAnsiTheme="minorHAnsi" w:cstheme="minorBidi"/>
                                <w:sz w:val="22"/>
                                <w:szCs w:val="22"/>
                              </w:rPr>
                              <w:t>assessment</w:t>
                            </w:r>
                            <w:r w:rsidRPr="004D777A">
                              <w:rPr>
                                <w:rFonts w:asciiTheme="minorHAnsi" w:hAnsiTheme="minorHAnsi" w:cstheme="minorHAnsi"/>
                                <w:sz w:val="22"/>
                                <w:szCs w:val="22"/>
                              </w:rPr>
                              <w:t xml:space="preserve"> determines ALTSA functional eligibility. Functional eligibility is defined in WAC </w:t>
                            </w:r>
                            <w:hyperlink r:id="rId20" w:history="1">
                              <w:r w:rsidRPr="004D777A">
                                <w:rPr>
                                  <w:rStyle w:val="Hyperlink"/>
                                  <w:rFonts w:asciiTheme="minorHAnsi" w:hAnsiTheme="minorHAnsi" w:cstheme="minorHAnsi"/>
                                  <w:sz w:val="22"/>
                                  <w:szCs w:val="22"/>
                                </w:rPr>
                                <w:t>388-106-0210</w:t>
                              </w:r>
                            </w:hyperlink>
                            <w:r w:rsidRPr="004D777A">
                              <w:rPr>
                                <w:rFonts w:asciiTheme="minorHAnsi" w:hAnsiTheme="minorHAnsi" w:cstheme="minorHAnsi"/>
                                <w:sz w:val="22"/>
                                <w:szCs w:val="22"/>
                              </w:rPr>
                              <w:t xml:space="preserve">, </w:t>
                            </w:r>
                            <w:hyperlink r:id="rId21" w:history="1">
                              <w:r w:rsidRPr="004D777A">
                                <w:rPr>
                                  <w:rStyle w:val="Hyperlink"/>
                                  <w:rFonts w:asciiTheme="minorHAnsi" w:hAnsiTheme="minorHAnsi" w:cstheme="minorHAnsi"/>
                                  <w:sz w:val="22"/>
                                  <w:szCs w:val="22"/>
                                </w:rPr>
                                <w:t>388-106-0277</w:t>
                              </w:r>
                            </w:hyperlink>
                            <w:r w:rsidRPr="004D777A">
                              <w:rPr>
                                <w:rFonts w:asciiTheme="minorHAnsi" w:hAnsiTheme="minorHAnsi" w:cstheme="minorHAnsi"/>
                                <w:sz w:val="22"/>
                                <w:szCs w:val="22"/>
                              </w:rPr>
                              <w:t xml:space="preserve">, </w:t>
                            </w:r>
                            <w:hyperlink r:id="rId22" w:history="1">
                              <w:r w:rsidRPr="004D777A">
                                <w:rPr>
                                  <w:rStyle w:val="Hyperlink"/>
                                  <w:rFonts w:asciiTheme="minorHAnsi" w:hAnsiTheme="minorHAnsi" w:cstheme="minorHAnsi"/>
                                  <w:sz w:val="22"/>
                                  <w:szCs w:val="22"/>
                                </w:rPr>
                                <w:t>388-106-0310</w:t>
                              </w:r>
                            </w:hyperlink>
                            <w:r w:rsidRPr="004D777A">
                              <w:rPr>
                                <w:rFonts w:asciiTheme="minorHAnsi" w:hAnsiTheme="minorHAnsi" w:cstheme="minorHAnsi"/>
                                <w:sz w:val="22"/>
                                <w:szCs w:val="22"/>
                              </w:rPr>
                              <w:t xml:space="preserve">, </w:t>
                            </w:r>
                            <w:hyperlink r:id="rId23" w:history="1">
                              <w:r w:rsidRPr="004D777A">
                                <w:rPr>
                                  <w:rStyle w:val="Hyperlink"/>
                                  <w:rFonts w:asciiTheme="minorHAnsi" w:hAnsiTheme="minorHAnsi" w:cstheme="minorHAnsi"/>
                                  <w:sz w:val="22"/>
                                  <w:szCs w:val="22"/>
                                </w:rPr>
                                <w:t>388-106-0338</w:t>
                              </w:r>
                            </w:hyperlink>
                            <w:r w:rsidRPr="004D777A">
                              <w:rPr>
                                <w:rFonts w:asciiTheme="minorHAnsi" w:hAnsiTheme="minorHAnsi" w:cstheme="minorHAnsi"/>
                                <w:sz w:val="22"/>
                                <w:szCs w:val="22"/>
                              </w:rPr>
                              <w:t xml:space="preserve">, or </w:t>
                            </w:r>
                            <w:hyperlink r:id="rId24" w:history="1">
                              <w:r w:rsidRPr="004D777A">
                                <w:rPr>
                                  <w:rStyle w:val="Hyperlink"/>
                                  <w:rFonts w:asciiTheme="minorHAnsi" w:hAnsiTheme="minorHAnsi" w:cstheme="minorHAnsi"/>
                                  <w:sz w:val="22"/>
                                  <w:szCs w:val="22"/>
                                </w:rPr>
                                <w:t>388-106-1410</w:t>
                              </w:r>
                            </w:hyperlink>
                          </w:p>
                          <w:p w14:paraId="6CC9FF8D" w14:textId="77777777" w:rsidR="00354A44" w:rsidRPr="004D777A" w:rsidRDefault="00354A44" w:rsidP="00CA21B2">
                            <w:pPr>
                              <w:pStyle w:val="BulletedList"/>
                              <w:numPr>
                                <w:ilvl w:val="0"/>
                                <w:numId w:val="20"/>
                              </w:numPr>
                              <w:rPr>
                                <w:rFonts w:asciiTheme="minorHAnsi" w:hAnsiTheme="minorHAnsi" w:cstheme="minorHAnsi"/>
                                <w:sz w:val="22"/>
                                <w:szCs w:val="22"/>
                              </w:rPr>
                            </w:pPr>
                            <w:r w:rsidRPr="004D777A">
                              <w:rPr>
                                <w:rFonts w:asciiTheme="minorHAnsi" w:hAnsiTheme="minorHAnsi" w:cstheme="minorHAnsi"/>
                                <w:sz w:val="22"/>
                                <w:szCs w:val="22"/>
                              </w:rPr>
                              <w:t>Healthcare Authority WACs pertaining to FCS</w:t>
                            </w:r>
                            <w:r w:rsidRPr="00012FD2">
                              <w:rPr>
                                <w:rFonts w:asciiTheme="minorHAnsi" w:hAnsiTheme="minorHAnsi" w:cstheme="minorHAnsi"/>
                                <w:sz w:val="22"/>
                                <w:szCs w:val="22"/>
                              </w:rPr>
                              <w:t xml:space="preserve">: </w:t>
                            </w:r>
                            <w:hyperlink r:id="rId25" w:history="1">
                              <w:r w:rsidRPr="00430099">
                                <w:rPr>
                                  <w:rStyle w:val="Hyperlink"/>
                                  <w:rFonts w:asciiTheme="minorHAnsi" w:hAnsiTheme="minorHAnsi" w:cstheme="minorHAnsi"/>
                                  <w:sz w:val="22"/>
                                  <w:szCs w:val="22"/>
                                </w:rPr>
                                <w:t>182-559-1</w:t>
                              </w:r>
                              <w:r w:rsidRPr="00012FD2">
                                <w:rPr>
                                  <w:rStyle w:val="Hyperlink"/>
                                  <w:rFonts w:asciiTheme="minorHAnsi" w:hAnsiTheme="minorHAnsi" w:cstheme="minorHAnsi"/>
                                  <w:sz w:val="22"/>
                                  <w:szCs w:val="22"/>
                                </w:rPr>
                                <w:t>00 to 182-559-600</w:t>
                              </w:r>
                            </w:hyperlink>
                          </w:p>
                          <w:p w14:paraId="1C5DB42B" w14:textId="77777777" w:rsidR="00354A44" w:rsidRPr="000C15E0" w:rsidRDefault="00354A44" w:rsidP="00CA21B2">
                            <w:pPr>
                              <w:pStyle w:val="ListParagraph"/>
                              <w:numPr>
                                <w:ilvl w:val="0"/>
                                <w:numId w:val="20"/>
                              </w:numPr>
                              <w:shd w:val="clear" w:color="auto" w:fill="E2EFD9" w:themeFill="accent6" w:themeFillTint="33"/>
                              <w:contextualSpacing/>
                              <w:rPr>
                                <w:rFonts w:cstheme="minorHAnsi"/>
                              </w:rPr>
                            </w:pPr>
                            <w:r w:rsidRPr="004D777A">
                              <w:rPr>
                                <w:rFonts w:asciiTheme="minorHAnsi" w:hAnsiTheme="minorHAnsi" w:cstheme="minorHAnsi"/>
                              </w:rPr>
                              <w:t xml:space="preserve">Long Term Care WAC: </w:t>
                            </w:r>
                            <w:hyperlink r:id="rId26" w:history="1">
                              <w:r w:rsidRPr="004D777A">
                                <w:rPr>
                                  <w:rStyle w:val="Hyperlink"/>
                                  <w:rFonts w:asciiTheme="minorHAnsi" w:hAnsiTheme="minorHAnsi" w:cstheme="minorHAnsi"/>
                                </w:rPr>
                                <w:t>388-106-1700 to 388-106-1765</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9AEB92" id="_x0000_t202" coordsize="21600,21600" o:spt="202" path="m,l,21600r21600,l21600,xe">
                <v:stroke joinstyle="miter"/>
                <v:path gradientshapeok="t" o:connecttype="rect"/>
              </v:shapetype>
              <v:shape id="Text Box 2" o:spid="_x0000_s1026" type="#_x0000_t202" style="position:absolute;margin-left:1.65pt;margin-top:28.75pt;width:495.75pt;height:90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" fillcolor="#72a331">
                <v:fill opacity="13107f"/>
                <v:textbox>
                  <w:txbxContent>
                    <w:p w14:paraId="7C2168AB" w14:textId="77777777" w:rsidR="00354A44" w:rsidRPr="00BB3CF0" w:rsidRDefault="00354A44" w:rsidP="00354A44">
                      <w:pPr>
                        <w:shd w:val="clear" w:color="auto" w:fill="E2EFD9" w:themeFill="accent6" w:themeFillTint="33"/>
                        <w:rPr>
                          <w:rFonts w:eastAsia="Arial Unicode MS" w:cstheme="minorHAnsi"/>
                        </w:rPr>
                      </w:pPr>
                      <w:r w:rsidRPr="00BB3CF0">
                        <w:rPr>
                          <w:rFonts w:eastAsia="Arial Unicode MS" w:cstheme="minorHAnsi"/>
                          <w:b/>
                        </w:rPr>
                        <w:t>Note:</w:t>
                      </w:r>
                      <w:r w:rsidRPr="00BB3CF0">
                        <w:rPr>
                          <w:rFonts w:eastAsia="Arial Unicode MS" w:cstheme="minorHAnsi"/>
                        </w:rPr>
                        <w:t xml:space="preserve">  </w:t>
                      </w:r>
                    </w:p>
                    <w:p w14:paraId="28B96E52" w14:textId="77777777" w:rsidR="00354A44" w:rsidRPr="004D777A" w:rsidRDefault="00354A44" w:rsidP="00CA21B2">
                      <w:pPr>
                        <w:pStyle w:val="BulletedList"/>
                        <w:numPr>
                          <w:ilvl w:val="0"/>
                          <w:numId w:val="20"/>
                        </w:numPr>
                        <w:rPr>
                          <w:rFonts w:asciiTheme="minorHAnsi" w:hAnsiTheme="minorHAnsi" w:cstheme="minorHAnsi"/>
                          <w:sz w:val="22"/>
                          <w:szCs w:val="22"/>
                        </w:rPr>
                      </w:pPr>
                      <w:r w:rsidRPr="004D777A">
                        <w:rPr>
                          <w:rFonts w:asciiTheme="minorHAnsi" w:hAnsiTheme="minorHAnsi" w:cstheme="minorHAnsi"/>
                          <w:sz w:val="22"/>
                          <w:szCs w:val="22"/>
                        </w:rPr>
                        <w:t xml:space="preserve">A CARE </w:t>
                      </w:r>
                      <w:r w:rsidRPr="007A4637">
                        <w:rPr>
                          <w:rFonts w:asciiTheme="minorHAnsi" w:eastAsiaTheme="minorHAnsi" w:hAnsiTheme="minorHAnsi" w:cstheme="minorBidi"/>
                          <w:sz w:val="22"/>
                          <w:szCs w:val="22"/>
                        </w:rPr>
                        <w:t>assessment</w:t>
                      </w:r>
                      <w:r w:rsidRPr="004D777A">
                        <w:rPr>
                          <w:rFonts w:asciiTheme="minorHAnsi" w:hAnsiTheme="minorHAnsi" w:cstheme="minorHAnsi"/>
                          <w:sz w:val="22"/>
                          <w:szCs w:val="22"/>
                        </w:rPr>
                        <w:t xml:space="preserve"> determines ALTSA functional eligibility. Functional eligibility is defined in WAC </w:t>
                      </w:r>
                      <w:hyperlink r:id="rId27" w:history="1">
                        <w:r w:rsidRPr="004D777A">
                          <w:rPr>
                            <w:rStyle w:val="Hyperlink"/>
                            <w:rFonts w:asciiTheme="minorHAnsi" w:hAnsiTheme="minorHAnsi" w:cstheme="minorHAnsi"/>
                            <w:sz w:val="22"/>
                            <w:szCs w:val="22"/>
                          </w:rPr>
                          <w:t>388-106-0210</w:t>
                        </w:r>
                      </w:hyperlink>
                      <w:r w:rsidRPr="004D777A">
                        <w:rPr>
                          <w:rFonts w:asciiTheme="minorHAnsi" w:hAnsiTheme="minorHAnsi" w:cstheme="minorHAnsi"/>
                          <w:sz w:val="22"/>
                          <w:szCs w:val="22"/>
                        </w:rPr>
                        <w:t xml:space="preserve">, </w:t>
                      </w:r>
                      <w:hyperlink r:id="rId28" w:history="1">
                        <w:r w:rsidRPr="004D777A">
                          <w:rPr>
                            <w:rStyle w:val="Hyperlink"/>
                            <w:rFonts w:asciiTheme="minorHAnsi" w:hAnsiTheme="minorHAnsi" w:cstheme="minorHAnsi"/>
                            <w:sz w:val="22"/>
                            <w:szCs w:val="22"/>
                          </w:rPr>
                          <w:t>388-106-0277</w:t>
                        </w:r>
                      </w:hyperlink>
                      <w:r w:rsidRPr="004D777A">
                        <w:rPr>
                          <w:rFonts w:asciiTheme="minorHAnsi" w:hAnsiTheme="minorHAnsi" w:cstheme="minorHAnsi"/>
                          <w:sz w:val="22"/>
                          <w:szCs w:val="22"/>
                        </w:rPr>
                        <w:t xml:space="preserve">, </w:t>
                      </w:r>
                      <w:hyperlink r:id="rId29" w:history="1">
                        <w:r w:rsidRPr="004D777A">
                          <w:rPr>
                            <w:rStyle w:val="Hyperlink"/>
                            <w:rFonts w:asciiTheme="minorHAnsi" w:hAnsiTheme="minorHAnsi" w:cstheme="minorHAnsi"/>
                            <w:sz w:val="22"/>
                            <w:szCs w:val="22"/>
                          </w:rPr>
                          <w:t>388-106-0310</w:t>
                        </w:r>
                      </w:hyperlink>
                      <w:r w:rsidRPr="004D777A">
                        <w:rPr>
                          <w:rFonts w:asciiTheme="minorHAnsi" w:hAnsiTheme="minorHAnsi" w:cstheme="minorHAnsi"/>
                          <w:sz w:val="22"/>
                          <w:szCs w:val="22"/>
                        </w:rPr>
                        <w:t xml:space="preserve">, </w:t>
                      </w:r>
                      <w:hyperlink r:id="rId30" w:history="1">
                        <w:r w:rsidRPr="004D777A">
                          <w:rPr>
                            <w:rStyle w:val="Hyperlink"/>
                            <w:rFonts w:asciiTheme="minorHAnsi" w:hAnsiTheme="minorHAnsi" w:cstheme="minorHAnsi"/>
                            <w:sz w:val="22"/>
                            <w:szCs w:val="22"/>
                          </w:rPr>
                          <w:t>388-106-0338</w:t>
                        </w:r>
                      </w:hyperlink>
                      <w:r w:rsidRPr="004D777A">
                        <w:rPr>
                          <w:rFonts w:asciiTheme="minorHAnsi" w:hAnsiTheme="minorHAnsi" w:cstheme="minorHAnsi"/>
                          <w:sz w:val="22"/>
                          <w:szCs w:val="22"/>
                        </w:rPr>
                        <w:t xml:space="preserve">, or </w:t>
                      </w:r>
                      <w:hyperlink r:id="rId31" w:history="1">
                        <w:r w:rsidRPr="004D777A">
                          <w:rPr>
                            <w:rStyle w:val="Hyperlink"/>
                            <w:rFonts w:asciiTheme="minorHAnsi" w:hAnsiTheme="minorHAnsi" w:cstheme="minorHAnsi"/>
                            <w:sz w:val="22"/>
                            <w:szCs w:val="22"/>
                          </w:rPr>
                          <w:t>388-106-1410</w:t>
                        </w:r>
                      </w:hyperlink>
                    </w:p>
                    <w:p w14:paraId="6CC9FF8D" w14:textId="77777777" w:rsidR="00354A44" w:rsidRPr="004D777A" w:rsidRDefault="00354A44" w:rsidP="00CA21B2">
                      <w:pPr>
                        <w:pStyle w:val="BulletedList"/>
                        <w:numPr>
                          <w:ilvl w:val="0"/>
                          <w:numId w:val="20"/>
                        </w:numPr>
                        <w:rPr>
                          <w:rFonts w:asciiTheme="minorHAnsi" w:hAnsiTheme="minorHAnsi" w:cstheme="minorHAnsi"/>
                          <w:sz w:val="22"/>
                          <w:szCs w:val="22"/>
                        </w:rPr>
                      </w:pPr>
                      <w:r w:rsidRPr="004D777A">
                        <w:rPr>
                          <w:rFonts w:asciiTheme="minorHAnsi" w:hAnsiTheme="minorHAnsi" w:cstheme="minorHAnsi"/>
                          <w:sz w:val="22"/>
                          <w:szCs w:val="22"/>
                        </w:rPr>
                        <w:t>Healthcare Authority WACs pertaining to FCS</w:t>
                      </w:r>
                      <w:r w:rsidRPr="00012FD2">
                        <w:rPr>
                          <w:rFonts w:asciiTheme="minorHAnsi" w:hAnsiTheme="minorHAnsi" w:cstheme="minorHAnsi"/>
                          <w:sz w:val="22"/>
                          <w:szCs w:val="22"/>
                        </w:rPr>
                        <w:t xml:space="preserve">: </w:t>
                      </w:r>
                      <w:hyperlink r:id="rId32" w:history="1">
                        <w:r w:rsidRPr="00430099">
                          <w:rPr>
                            <w:rStyle w:val="Hyperlink"/>
                            <w:rFonts w:asciiTheme="minorHAnsi" w:hAnsiTheme="minorHAnsi" w:cstheme="minorHAnsi"/>
                            <w:sz w:val="22"/>
                            <w:szCs w:val="22"/>
                          </w:rPr>
                          <w:t>182-559-1</w:t>
                        </w:r>
                        <w:r w:rsidRPr="00012FD2">
                          <w:rPr>
                            <w:rStyle w:val="Hyperlink"/>
                            <w:rFonts w:asciiTheme="minorHAnsi" w:hAnsiTheme="minorHAnsi" w:cstheme="minorHAnsi"/>
                            <w:sz w:val="22"/>
                            <w:szCs w:val="22"/>
                          </w:rPr>
                          <w:t>00 to 182-559-600</w:t>
                        </w:r>
                      </w:hyperlink>
                    </w:p>
                    <w:p w14:paraId="1C5DB42B" w14:textId="77777777" w:rsidR="00354A44" w:rsidRPr="000C15E0" w:rsidRDefault="00354A44" w:rsidP="00CA21B2">
                      <w:pPr>
                        <w:pStyle w:val="ListParagraph"/>
                        <w:numPr>
                          <w:ilvl w:val="0"/>
                          <w:numId w:val="20"/>
                        </w:numPr>
                        <w:shd w:val="clear" w:color="auto" w:fill="E2EFD9" w:themeFill="accent6" w:themeFillTint="33"/>
                        <w:contextualSpacing/>
                        <w:rPr>
                          <w:rFonts w:cstheme="minorHAnsi"/>
                        </w:rPr>
                      </w:pPr>
                      <w:r w:rsidRPr="004D777A">
                        <w:rPr>
                          <w:rFonts w:asciiTheme="minorHAnsi" w:hAnsiTheme="minorHAnsi" w:cstheme="minorHAnsi"/>
                        </w:rPr>
                        <w:t xml:space="preserve">Long Term Care WAC: </w:t>
                      </w:r>
                      <w:hyperlink r:id="rId33" w:history="1">
                        <w:r w:rsidRPr="004D777A">
                          <w:rPr>
                            <w:rStyle w:val="Hyperlink"/>
                            <w:rFonts w:asciiTheme="minorHAnsi" w:hAnsiTheme="minorHAnsi" w:cstheme="minorHAnsi"/>
                          </w:rPr>
                          <w:t>388-106-1700 to 388-106-1765</w:t>
                        </w:r>
                      </w:hyperlink>
                    </w:p>
                  </w:txbxContent>
                </v:textbox>
                <w10:wrap type="square"/>
              </v:shape>
            </w:pict>
          </mc:Fallback>
        </mc:AlternateContent>
      </w:r>
      <w:r>
        <w:t>can verify PRISM scores for LTSS clients.</w:t>
      </w:r>
    </w:p>
    <w:p w14:paraId="31FC63E0" w14:textId="77777777" w:rsidR="00354A44" w:rsidRPr="00BB1B80" w:rsidRDefault="00354A44" w:rsidP="00354A44"/>
    <w:p w14:paraId="3A905AA6" w14:textId="77777777" w:rsidR="00354A44" w:rsidRPr="006908D2" w:rsidRDefault="00354A44" w:rsidP="00354A44">
      <w:pPr>
        <w:spacing w:line="256" w:lineRule="auto"/>
        <w:rPr>
          <w:rFonts w:cstheme="minorHAnsi"/>
          <w:b/>
          <w:color w:val="2F5496" w:themeColor="accent5" w:themeShade="BF"/>
          <w:sz w:val="26"/>
          <w:szCs w:val="26"/>
          <w:u w:val="single"/>
        </w:rPr>
      </w:pPr>
      <w:bookmarkStart w:id="16" w:name="_Referral_Process:"/>
      <w:bookmarkStart w:id="17" w:name="_FCS-SH_Referral_Process"/>
      <w:bookmarkStart w:id="18" w:name="EnrolledinFCS"/>
      <w:bookmarkEnd w:id="16"/>
      <w:bookmarkEnd w:id="17"/>
      <w:bookmarkEnd w:id="18"/>
      <w:r w:rsidRPr="006908D2">
        <w:rPr>
          <w:rFonts w:cstheme="minorHAnsi"/>
          <w:b/>
          <w:sz w:val="26"/>
          <w:szCs w:val="26"/>
          <w:u w:val="single"/>
        </w:rPr>
        <w:t xml:space="preserve">How can I tell </w:t>
      </w:r>
      <w:r>
        <w:rPr>
          <w:rFonts w:cstheme="minorHAnsi"/>
          <w:b/>
          <w:sz w:val="26"/>
          <w:szCs w:val="26"/>
          <w:u w:val="single"/>
        </w:rPr>
        <w:t>if my client is enrolled in FCS-</w:t>
      </w:r>
      <w:r w:rsidRPr="006908D2">
        <w:rPr>
          <w:rFonts w:cstheme="minorHAnsi"/>
          <w:b/>
          <w:sz w:val="26"/>
          <w:szCs w:val="26"/>
          <w:u w:val="single"/>
        </w:rPr>
        <w:t>S</w:t>
      </w:r>
      <w:r>
        <w:rPr>
          <w:rFonts w:cstheme="minorHAnsi"/>
          <w:b/>
          <w:sz w:val="26"/>
          <w:szCs w:val="26"/>
          <w:u w:val="single"/>
        </w:rPr>
        <w:t>H</w:t>
      </w:r>
      <w:r w:rsidRPr="006908D2">
        <w:rPr>
          <w:rFonts w:cstheme="minorHAnsi"/>
          <w:b/>
          <w:sz w:val="26"/>
          <w:szCs w:val="26"/>
          <w:u w:val="single"/>
        </w:rPr>
        <w:t xml:space="preserve">? </w:t>
      </w:r>
    </w:p>
    <w:p w14:paraId="4EF256B7" w14:textId="77777777" w:rsidR="00354A44" w:rsidRDefault="00354A44" w:rsidP="00CA21B2">
      <w:pPr>
        <w:pStyle w:val="ListParagraph"/>
        <w:numPr>
          <w:ilvl w:val="1"/>
          <w:numId w:val="24"/>
        </w:numPr>
        <w:contextualSpacing/>
        <w:rPr>
          <w:rFonts w:asciiTheme="minorHAnsi" w:hAnsiTheme="minorHAnsi" w:cstheme="minorHAnsi"/>
        </w:rPr>
      </w:pPr>
      <w:r>
        <w:rPr>
          <w:rFonts w:asciiTheme="minorHAnsi" w:hAnsiTheme="minorHAnsi" w:cstheme="minorHAnsi"/>
        </w:rPr>
        <w:t>Open the client’s file in CARE</w:t>
      </w:r>
      <w:ins w:id="19" w:author="Woodin, Joana G (DSHS/ALTSA/HCS)" w:date="2024-10-24T10:38:00Z" w16du:dateUtc="2024-10-24T17:38:00Z">
        <w:r>
          <w:rPr>
            <w:rFonts w:asciiTheme="minorHAnsi" w:hAnsiTheme="minorHAnsi" w:cstheme="minorHAnsi"/>
          </w:rPr>
          <w:t xml:space="preserve"> </w:t>
        </w:r>
      </w:ins>
      <w:r>
        <w:rPr>
          <w:rFonts w:asciiTheme="minorHAnsi" w:hAnsiTheme="minorHAnsi" w:cstheme="minorHAnsi"/>
        </w:rPr>
        <w:t>Web</w:t>
      </w:r>
    </w:p>
    <w:p w14:paraId="41F57E1A" w14:textId="77777777" w:rsidR="00354A44" w:rsidRDefault="00354A44" w:rsidP="00CA21B2">
      <w:pPr>
        <w:pStyle w:val="ListParagraph"/>
        <w:numPr>
          <w:ilvl w:val="1"/>
          <w:numId w:val="24"/>
        </w:numPr>
        <w:contextualSpacing/>
        <w:rPr>
          <w:rFonts w:asciiTheme="minorHAnsi" w:hAnsiTheme="minorHAnsi" w:cstheme="minorHAnsi"/>
        </w:rPr>
      </w:pPr>
      <w:r>
        <w:rPr>
          <w:rFonts w:asciiTheme="minorHAnsi" w:hAnsiTheme="minorHAnsi" w:cstheme="minorHAnsi"/>
        </w:rPr>
        <w:t>Go to Client Details</w:t>
      </w:r>
    </w:p>
    <w:p w14:paraId="01F37A33" w14:textId="77777777" w:rsidR="00354A44" w:rsidRPr="006908D2" w:rsidRDefault="00354A44" w:rsidP="00CA21B2">
      <w:pPr>
        <w:pStyle w:val="ListParagraph"/>
        <w:numPr>
          <w:ilvl w:val="1"/>
          <w:numId w:val="24"/>
        </w:numPr>
        <w:contextualSpacing/>
        <w:rPr>
          <w:rFonts w:asciiTheme="minorHAnsi" w:hAnsiTheme="minorHAnsi" w:cstheme="minorHAnsi"/>
        </w:rPr>
      </w:pPr>
      <w:r>
        <w:rPr>
          <w:rFonts w:asciiTheme="minorHAnsi" w:hAnsiTheme="minorHAnsi" w:cstheme="minorHAnsi"/>
        </w:rPr>
        <w:t>Go to the Demographics screen</w:t>
      </w:r>
    </w:p>
    <w:p w14:paraId="74A3A654" w14:textId="77777777" w:rsidR="00354A44" w:rsidRDefault="00354A44" w:rsidP="00CA21B2">
      <w:pPr>
        <w:pStyle w:val="ListParagraph"/>
        <w:numPr>
          <w:ilvl w:val="1"/>
          <w:numId w:val="24"/>
        </w:numPr>
        <w:contextualSpacing/>
        <w:rPr>
          <w:rFonts w:asciiTheme="minorHAnsi" w:hAnsiTheme="minorHAnsi" w:cstheme="minorHAnsi"/>
        </w:rPr>
      </w:pPr>
      <w:r w:rsidRPr="006908D2">
        <w:rPr>
          <w:rFonts w:asciiTheme="minorHAnsi" w:hAnsiTheme="minorHAnsi" w:cstheme="minorHAnsi"/>
        </w:rPr>
        <w:t xml:space="preserve">Click the “View ProviderOne Details” </w:t>
      </w:r>
      <w:r>
        <w:rPr>
          <w:rFonts w:asciiTheme="minorHAnsi" w:hAnsiTheme="minorHAnsi" w:cstheme="minorHAnsi"/>
        </w:rPr>
        <w:t>link</w:t>
      </w:r>
    </w:p>
    <w:p w14:paraId="4530E060" w14:textId="77777777" w:rsidR="00354A44" w:rsidRPr="00FC0DDF" w:rsidRDefault="00354A44" w:rsidP="00CA21B2">
      <w:pPr>
        <w:pStyle w:val="ListParagraph"/>
        <w:numPr>
          <w:ilvl w:val="1"/>
          <w:numId w:val="24"/>
        </w:numPr>
        <w:contextualSpacing/>
        <w:rPr>
          <w:rFonts w:asciiTheme="minorHAnsi" w:hAnsiTheme="minorHAnsi" w:cstheme="minorHAnsi"/>
        </w:rPr>
      </w:pPr>
      <w:r>
        <w:rPr>
          <w:rFonts w:asciiTheme="minorHAnsi" w:hAnsiTheme="minorHAnsi" w:cstheme="minorHAnsi"/>
        </w:rPr>
        <w:t>From the “ProviderOne Demographics” screen, click on “Managed Care”</w:t>
      </w:r>
      <w:r w:rsidRPr="00FC0DDF" w:rsidDel="00FC0DDF">
        <w:rPr>
          <w:rFonts w:asciiTheme="minorHAnsi" w:hAnsiTheme="minorHAnsi" w:cstheme="minorHAnsi"/>
        </w:rPr>
        <w:t xml:space="preserve"> </w:t>
      </w:r>
    </w:p>
    <w:p w14:paraId="7F1C9704" w14:textId="77777777" w:rsidR="00354A44" w:rsidRPr="006908D2" w:rsidRDefault="00354A44" w:rsidP="00CA21B2">
      <w:pPr>
        <w:pStyle w:val="ListParagraph"/>
        <w:numPr>
          <w:ilvl w:val="1"/>
          <w:numId w:val="24"/>
        </w:numPr>
        <w:contextualSpacing/>
        <w:rPr>
          <w:rFonts w:asciiTheme="minorHAnsi" w:hAnsiTheme="minorHAnsi" w:cstheme="minorHAnsi"/>
        </w:rPr>
      </w:pPr>
      <w:r w:rsidRPr="006908D2">
        <w:rPr>
          <w:rFonts w:asciiTheme="minorHAnsi" w:hAnsiTheme="minorHAnsi" w:cstheme="minorHAnsi"/>
        </w:rPr>
        <w:t xml:space="preserve">Look for Program to contain “Foundational Community Supports-Housing” with </w:t>
      </w:r>
      <w:r>
        <w:rPr>
          <w:rFonts w:asciiTheme="minorHAnsi" w:hAnsiTheme="minorHAnsi" w:cstheme="minorHAnsi"/>
        </w:rPr>
        <w:t>Wellpoint Washington Inc listed as the p</w:t>
      </w:r>
      <w:r w:rsidRPr="006908D2">
        <w:rPr>
          <w:rFonts w:asciiTheme="minorHAnsi" w:hAnsiTheme="minorHAnsi" w:cstheme="minorHAnsi"/>
        </w:rPr>
        <w:t>lan</w:t>
      </w:r>
    </w:p>
    <w:p w14:paraId="06DA73FC" w14:textId="77777777" w:rsidR="00354A44" w:rsidRDefault="00354A44" w:rsidP="00354A44">
      <w:pPr>
        <w:spacing w:line="256" w:lineRule="auto"/>
        <w:rPr>
          <w:rFonts w:ascii="Century Gothic" w:hAnsi="Century Gothic"/>
          <w:b/>
          <w:color w:val="2F5496" w:themeColor="accent5" w:themeShade="BF"/>
          <w:sz w:val="28"/>
          <w:szCs w:val="28"/>
          <w:u w:val="single"/>
        </w:rPr>
      </w:pPr>
    </w:p>
    <w:p w14:paraId="05A04405" w14:textId="77777777" w:rsidR="00354A44" w:rsidRDefault="00354A44" w:rsidP="00354A44">
      <w:pPr>
        <w:spacing w:line="256" w:lineRule="auto"/>
        <w:rPr>
          <w:rFonts w:ascii="Century Gothic" w:hAnsi="Century Gothic"/>
          <w:b/>
          <w:color w:val="2F5496" w:themeColor="accent5" w:themeShade="BF"/>
          <w:sz w:val="28"/>
          <w:szCs w:val="28"/>
          <w:u w:val="single"/>
        </w:rPr>
      </w:pPr>
      <w:r>
        <w:rPr>
          <w:noProof/>
        </w:rPr>
        <w:drawing>
          <wp:inline distT="0" distB="0" distL="0" distR="0" wp14:anchorId="21C62735" wp14:editId="31B17BA1">
            <wp:extent cx="5943600" cy="2637790"/>
            <wp:effectExtent l="0" t="0" r="0" b="0"/>
            <wp:docPr id="3" name="Picture 3" descr="CARE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ARE screenshot"/>
                    <pic:cNvPicPr/>
                  </pic:nvPicPr>
                  <pic:blipFill>
                    <a:blip r:embed="rId34"/>
                    <a:stretch>
                      <a:fillRect/>
                    </a:stretch>
                  </pic:blipFill>
                  <pic:spPr>
                    <a:xfrm>
                      <a:off x="0" y="0"/>
                      <a:ext cx="5943600" cy="2637790"/>
                    </a:xfrm>
                    <a:prstGeom prst="rect">
                      <a:avLst/>
                    </a:prstGeom>
                  </pic:spPr>
                </pic:pic>
              </a:graphicData>
            </a:graphic>
          </wp:inline>
        </w:drawing>
      </w:r>
    </w:p>
    <w:p w14:paraId="705E3381" w14:textId="77777777" w:rsidR="00354A44" w:rsidRPr="00B11808" w:rsidRDefault="00354A44" w:rsidP="00354A44">
      <w:pPr>
        <w:spacing w:line="256" w:lineRule="auto"/>
        <w:rPr>
          <w:rFonts w:ascii="Century Gothic" w:hAnsi="Century Gothic"/>
          <w:b/>
          <w:color w:val="2F5496" w:themeColor="accent5" w:themeShade="BF"/>
          <w:sz w:val="28"/>
          <w:szCs w:val="28"/>
          <w:u w:val="single"/>
        </w:rPr>
      </w:pPr>
    </w:p>
    <w:p w14:paraId="68EAC4D6" w14:textId="77777777" w:rsidR="00354A44" w:rsidRDefault="00354A44" w:rsidP="00354A44">
      <w:pPr>
        <w:rPr>
          <w:rFonts w:ascii="Century Gothic" w:hAnsi="Century Gothic"/>
        </w:rPr>
      </w:pPr>
    </w:p>
    <w:p w14:paraId="118E3204" w14:textId="77777777" w:rsidR="00354A44" w:rsidRDefault="00354A44" w:rsidP="00354A44">
      <w:pPr>
        <w:rPr>
          <w:rFonts w:ascii="Century Gothic" w:hAnsi="Century Gothic"/>
        </w:rPr>
      </w:pPr>
      <w:r>
        <w:rPr>
          <w:noProof/>
        </w:rPr>
        <w:lastRenderedPageBreak/>
        <w:drawing>
          <wp:inline distT="0" distB="0" distL="0" distR="0" wp14:anchorId="6C0F3734" wp14:editId="1884A0FE">
            <wp:extent cx="4218972" cy="3067050"/>
            <wp:effectExtent l="0" t="0" r="0" b="0"/>
            <wp:docPr id="5" name="Picture 5" descr="Graphical user interface,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email"/>
                    <pic:cNvPicPr/>
                  </pic:nvPicPr>
                  <pic:blipFill>
                    <a:blip r:embed="rId35"/>
                    <a:stretch>
                      <a:fillRect/>
                    </a:stretch>
                  </pic:blipFill>
                  <pic:spPr>
                    <a:xfrm>
                      <a:off x="0" y="0"/>
                      <a:ext cx="4235137" cy="3078801"/>
                    </a:xfrm>
                    <a:prstGeom prst="rect">
                      <a:avLst/>
                    </a:prstGeom>
                  </pic:spPr>
                </pic:pic>
              </a:graphicData>
            </a:graphic>
          </wp:inline>
        </w:drawing>
      </w:r>
    </w:p>
    <w:p w14:paraId="172188FD" w14:textId="77777777" w:rsidR="00354A44" w:rsidRDefault="00354A44" w:rsidP="00354A44">
      <w:pPr>
        <w:rPr>
          <w:rFonts w:ascii="Century Gothic" w:hAnsi="Century Gothic"/>
        </w:rPr>
      </w:pPr>
    </w:p>
    <w:p w14:paraId="7C911AF6" w14:textId="77777777" w:rsidR="00354A44" w:rsidRPr="00B11808" w:rsidRDefault="00354A44" w:rsidP="00354A44">
      <w:pPr>
        <w:rPr>
          <w:rFonts w:ascii="Century Gothic" w:hAnsi="Century Gothic"/>
        </w:rPr>
      </w:pPr>
      <w:r w:rsidRPr="00331087">
        <w:rPr>
          <w:rFonts w:ascii="Century Gothic" w:hAnsi="Century Gothic"/>
          <w:noProof/>
        </w:rPr>
        <w:drawing>
          <wp:inline distT="0" distB="0" distL="0" distR="0" wp14:anchorId="239560BF" wp14:editId="630734B4">
            <wp:extent cx="5943600" cy="1602740"/>
            <wp:effectExtent l="0" t="0" r="0" b="0"/>
            <wp:docPr id="1608826888" name="Picture 1" descr="Graphical user interface, text,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826888" name="Picture 1" descr="Graphical user interface, text, application, email"/>
                    <pic:cNvPicPr/>
                  </pic:nvPicPr>
                  <pic:blipFill>
                    <a:blip r:embed="rId36"/>
                    <a:stretch>
                      <a:fillRect/>
                    </a:stretch>
                  </pic:blipFill>
                  <pic:spPr>
                    <a:xfrm>
                      <a:off x="0" y="0"/>
                      <a:ext cx="5943600" cy="1602740"/>
                    </a:xfrm>
                    <a:prstGeom prst="rect">
                      <a:avLst/>
                    </a:prstGeom>
                  </pic:spPr>
                </pic:pic>
              </a:graphicData>
            </a:graphic>
          </wp:inline>
        </w:drawing>
      </w:r>
    </w:p>
    <w:p w14:paraId="65C45364" w14:textId="77777777" w:rsidR="00354A44" w:rsidRPr="00D821A8" w:rsidRDefault="00354A44" w:rsidP="00354A44">
      <w:pPr>
        <w:spacing w:line="256" w:lineRule="auto"/>
        <w:rPr>
          <w:rFonts w:ascii="Century Gothic" w:hAnsi="Century Gothic"/>
          <w:b/>
          <w:color w:val="2E74B5" w:themeColor="accent1" w:themeShade="BF"/>
          <w:sz w:val="28"/>
          <w:szCs w:val="28"/>
          <w:u w:val="single"/>
        </w:rPr>
      </w:pPr>
    </w:p>
    <w:p w14:paraId="37BFFF44" w14:textId="77777777" w:rsidR="00354A44" w:rsidRPr="006908D2" w:rsidRDefault="00354A44" w:rsidP="00354A44">
      <w:pPr>
        <w:spacing w:line="256" w:lineRule="auto"/>
        <w:rPr>
          <w:rFonts w:cstheme="minorHAnsi"/>
        </w:rPr>
      </w:pPr>
      <w:r w:rsidRPr="006908D2">
        <w:rPr>
          <w:rFonts w:cstheme="minorHAnsi"/>
        </w:rPr>
        <w:t xml:space="preserve">The above client is currently enrolled in Supportive Housing through Foundational Community Supports beginning </w:t>
      </w:r>
      <w:r>
        <w:rPr>
          <w:rFonts w:cstheme="minorHAnsi"/>
        </w:rPr>
        <w:t>03/21/2024</w:t>
      </w:r>
      <w:r w:rsidRPr="006908D2">
        <w:rPr>
          <w:rFonts w:cstheme="minorHAnsi"/>
        </w:rPr>
        <w:t xml:space="preserve">. Service authorization periods are 6 months but can be reauthorized by the provider if the client still wants/needs the service and is active on Medicaid. </w:t>
      </w:r>
    </w:p>
    <w:p w14:paraId="5BB0A8AC" w14:textId="77777777" w:rsidR="00354A44" w:rsidRPr="003B3DCA" w:rsidRDefault="00354A44" w:rsidP="00354A44">
      <w:pPr>
        <w:spacing w:line="256" w:lineRule="auto"/>
        <w:rPr>
          <w:u w:val="single"/>
        </w:rPr>
      </w:pPr>
    </w:p>
    <w:p w14:paraId="2343A794" w14:textId="77777777" w:rsidR="00354A44" w:rsidRPr="003B3DCA" w:rsidRDefault="00354A44" w:rsidP="00354A44">
      <w:pPr>
        <w:pStyle w:val="Heading4"/>
        <w:rPr>
          <w:rFonts w:asciiTheme="minorHAnsi" w:hAnsiTheme="minorHAnsi"/>
          <w:i w:val="0"/>
          <w:iCs w:val="0"/>
          <w:color w:val="auto"/>
          <w:sz w:val="26"/>
          <w:szCs w:val="26"/>
          <w:u w:val="single"/>
        </w:rPr>
      </w:pPr>
      <w:r w:rsidRPr="003B3DCA">
        <w:rPr>
          <w:rFonts w:asciiTheme="minorHAnsi" w:hAnsiTheme="minorHAnsi"/>
          <w:i w:val="0"/>
          <w:iCs w:val="0"/>
          <w:color w:val="auto"/>
          <w:sz w:val="26"/>
          <w:szCs w:val="26"/>
          <w:u w:val="single"/>
        </w:rPr>
        <w:t xml:space="preserve">FCS-SH Referral Process </w:t>
      </w:r>
    </w:p>
    <w:p w14:paraId="75808B1D" w14:textId="77777777" w:rsidR="00354A44" w:rsidRPr="007131C6" w:rsidRDefault="00354A44" w:rsidP="00CA21B2">
      <w:pPr>
        <w:pStyle w:val="Numbering"/>
        <w:numPr>
          <w:ilvl w:val="0"/>
          <w:numId w:val="19"/>
        </w:numPr>
        <w:ind w:hanging="216"/>
      </w:pPr>
      <w:r w:rsidRPr="007131C6">
        <w:t>When case managers identify a client who could benefit from these services, speak with them about Supportive Housing services and get a verbal confirmation that they would like to be referred for these services.</w:t>
      </w:r>
    </w:p>
    <w:p w14:paraId="5F65DA22" w14:textId="77777777" w:rsidR="00354A44" w:rsidRDefault="00354A44" w:rsidP="00CA21B2">
      <w:pPr>
        <w:pStyle w:val="Numbering"/>
        <w:numPr>
          <w:ilvl w:val="0"/>
          <w:numId w:val="19"/>
        </w:numPr>
        <w:ind w:hanging="216"/>
      </w:pPr>
      <w:r w:rsidRPr="007131C6">
        <w:t xml:space="preserve">Potential client, AAA/HCS Case Manager or ALTSA contracted provider contacts </w:t>
      </w:r>
      <w:r>
        <w:t xml:space="preserve">ALTSA </w:t>
      </w:r>
      <w:r w:rsidRPr="007131C6">
        <w:t>Supportive Housing</w:t>
      </w:r>
      <w:r>
        <w:t xml:space="preserve"> Program</w:t>
      </w:r>
      <w:r w:rsidRPr="007131C6">
        <w:t xml:space="preserve"> Manage</w:t>
      </w:r>
      <w:r>
        <w:t>r, who will</w:t>
      </w:r>
      <w:r w:rsidRPr="007131C6">
        <w:t xml:space="preserve"> facilitate eligibility determination and</w:t>
      </w:r>
      <w:r>
        <w:t>, with client’s verbal consent,</w:t>
      </w:r>
      <w:r w:rsidRPr="007131C6">
        <w:t xml:space="preserve"> make referral to </w:t>
      </w:r>
      <w:r>
        <w:t>Wellpoint</w:t>
      </w:r>
      <w:r w:rsidRPr="007131C6">
        <w:t>.</w:t>
      </w:r>
    </w:p>
    <w:p w14:paraId="616E3B44" w14:textId="77777777" w:rsidR="00354A44" w:rsidRDefault="00354A44" w:rsidP="00CA21B2">
      <w:pPr>
        <w:pStyle w:val="Numbering"/>
        <w:numPr>
          <w:ilvl w:val="1"/>
          <w:numId w:val="19"/>
        </w:numPr>
      </w:pPr>
      <w:r>
        <w:t>Referrals can be made directly to Wellpoint by a potential client, AAA/HCS Case Manager or Wellpoint FCS contracted provider.</w:t>
      </w:r>
    </w:p>
    <w:p w14:paraId="5CE495A4" w14:textId="77777777" w:rsidR="00354A44" w:rsidRPr="007131C6" w:rsidRDefault="00354A44" w:rsidP="00CA21B2">
      <w:pPr>
        <w:pStyle w:val="Numbering"/>
        <w:numPr>
          <w:ilvl w:val="1"/>
          <w:numId w:val="19"/>
        </w:numPr>
      </w:pPr>
      <w:r>
        <w:t xml:space="preserve">For direct referrals please see </w:t>
      </w:r>
      <w:hyperlink r:id="rId37" w:history="1">
        <w:r>
          <w:rPr>
            <w:rStyle w:val="Hyperlink"/>
          </w:rPr>
          <w:t>Wellpoint’s FCS Provider website</w:t>
        </w:r>
      </w:hyperlink>
      <w:r>
        <w:t>.</w:t>
      </w:r>
    </w:p>
    <w:p w14:paraId="484D8AAC" w14:textId="77777777" w:rsidR="00354A44" w:rsidRDefault="00354A44" w:rsidP="00CA21B2">
      <w:pPr>
        <w:pStyle w:val="Numbering"/>
        <w:numPr>
          <w:ilvl w:val="0"/>
          <w:numId w:val="19"/>
        </w:numPr>
        <w:ind w:hanging="216"/>
      </w:pPr>
      <w:r w:rsidRPr="007131C6">
        <w:lastRenderedPageBreak/>
        <w:t xml:space="preserve">All referrals go through </w:t>
      </w:r>
      <w:r>
        <w:t>Wellpoint</w:t>
      </w:r>
      <w:r w:rsidRPr="007131C6">
        <w:t xml:space="preserve"> to determine eligibility, </w:t>
      </w:r>
      <w:r>
        <w:t xml:space="preserve">for service </w:t>
      </w:r>
      <w:r w:rsidRPr="007131C6">
        <w:t>authoriz</w:t>
      </w:r>
      <w:r>
        <w:t>ation</w:t>
      </w:r>
      <w:r w:rsidRPr="007131C6">
        <w:t xml:space="preserve"> and assign</w:t>
      </w:r>
      <w:r>
        <w:t>ment</w:t>
      </w:r>
      <w:r w:rsidRPr="007131C6">
        <w:t xml:space="preserve"> to a </w:t>
      </w:r>
      <w:r>
        <w:t>SHP</w:t>
      </w:r>
      <w:r w:rsidRPr="007131C6">
        <w:t>.</w:t>
      </w:r>
    </w:p>
    <w:p w14:paraId="61CDB702" w14:textId="77777777" w:rsidR="00354A44" w:rsidRDefault="00354A44" w:rsidP="00CA21B2">
      <w:pPr>
        <w:pStyle w:val="Numbering"/>
        <w:numPr>
          <w:ilvl w:val="0"/>
          <w:numId w:val="19"/>
        </w:numPr>
        <w:ind w:hanging="216"/>
      </w:pPr>
      <w:r w:rsidRPr="007131C6">
        <w:t xml:space="preserve">If eligible for FCS, </w:t>
      </w:r>
      <w:r>
        <w:t>Wellpoint</w:t>
      </w:r>
      <w:r w:rsidRPr="007131C6">
        <w:t xml:space="preserve"> refers client to </w:t>
      </w:r>
      <w:r>
        <w:t>SHP.</w:t>
      </w:r>
    </w:p>
    <w:p w14:paraId="2BF2AF5B" w14:textId="77777777" w:rsidR="00354A44" w:rsidRDefault="00354A44" w:rsidP="00CA21B2">
      <w:pPr>
        <w:pStyle w:val="Numbering"/>
        <w:numPr>
          <w:ilvl w:val="0"/>
          <w:numId w:val="19"/>
        </w:numPr>
        <w:ind w:hanging="216"/>
      </w:pPr>
      <w:r>
        <w:t>SHP accepts or declines referral</w:t>
      </w:r>
    </w:p>
    <w:p w14:paraId="183DF18E" w14:textId="77777777" w:rsidR="00354A44" w:rsidRDefault="00354A44" w:rsidP="00CA21B2">
      <w:pPr>
        <w:pStyle w:val="Numbering"/>
        <w:numPr>
          <w:ilvl w:val="1"/>
          <w:numId w:val="19"/>
        </w:numPr>
      </w:pPr>
      <w:r>
        <w:t>If SHP declines referral, Wellpoint will find another SHP to accept the referral.</w:t>
      </w:r>
    </w:p>
    <w:p w14:paraId="1B68909B" w14:textId="77777777" w:rsidR="00354A44" w:rsidRDefault="00354A44" w:rsidP="00354A44">
      <w:pPr>
        <w:pStyle w:val="Numbering"/>
        <w:ind w:left="1080" w:firstLine="0"/>
      </w:pPr>
    </w:p>
    <w:p w14:paraId="158050BE" w14:textId="77777777" w:rsidR="00354A44" w:rsidRDefault="00354A44" w:rsidP="00354A44">
      <w:pPr>
        <w:rPr>
          <w:rStyle w:val="Hyperlink"/>
          <w:rFonts w:cstheme="minorHAnsi"/>
        </w:rPr>
      </w:pPr>
      <w:r w:rsidRPr="00556B49">
        <w:rPr>
          <w:rFonts w:cstheme="minorHAnsi"/>
        </w:rPr>
        <w:t xml:space="preserve">Regardless of whether the individual is an ALTSA recipient, anybody can make a referral for FCS. To contact </w:t>
      </w:r>
      <w:r>
        <w:rPr>
          <w:rFonts w:cstheme="minorHAnsi"/>
        </w:rPr>
        <w:t>Wellpoint</w:t>
      </w:r>
      <w:r w:rsidRPr="00556B49">
        <w:rPr>
          <w:rFonts w:cstheme="minorHAnsi"/>
        </w:rPr>
        <w:t xml:space="preserve"> directly about Foundational Community Supports, call 1-844-451-2828 or email </w:t>
      </w:r>
      <w:hyperlink r:id="rId38" w:history="1">
        <w:r w:rsidRPr="004C32E8">
          <w:rPr>
            <w:rStyle w:val="Hyperlink"/>
            <w:rFonts w:cstheme="minorHAnsi"/>
          </w:rPr>
          <w:t>FCSTPA@wellpoint.com</w:t>
        </w:r>
      </w:hyperlink>
      <w:r w:rsidRPr="00556B49">
        <w:rPr>
          <w:rFonts w:cstheme="minorHAnsi"/>
        </w:rPr>
        <w:t xml:space="preserve">. To contact an ALTSA Supportive Housing Program Manager, call 1-844-704-6786 or email </w:t>
      </w:r>
      <w:hyperlink r:id="rId39" w:history="1">
        <w:r w:rsidRPr="00556B49">
          <w:rPr>
            <w:rStyle w:val="Hyperlink"/>
            <w:rFonts w:cstheme="minorHAnsi"/>
          </w:rPr>
          <w:t>SupportiveHousing@dshs.wa.gov</w:t>
        </w:r>
      </w:hyperlink>
    </w:p>
    <w:p w14:paraId="76A658F8" w14:textId="77777777" w:rsidR="00354A44" w:rsidRPr="00D068DC" w:rsidRDefault="00354A44" w:rsidP="00354A44">
      <w:pPr>
        <w:rPr>
          <w:rFonts w:cstheme="minorHAnsi"/>
        </w:rPr>
      </w:pPr>
      <w:r w:rsidRPr="00C11168">
        <w:rPr>
          <w:rStyle w:val="Hyperlink"/>
          <w:rFonts w:cstheme="minorHAnsi"/>
        </w:rPr>
        <w:t xml:space="preserve">To file an appeal or grievance with </w:t>
      </w:r>
      <w:r>
        <w:rPr>
          <w:rStyle w:val="Hyperlink"/>
          <w:rFonts w:cstheme="minorHAnsi"/>
        </w:rPr>
        <w:t xml:space="preserve">Wellpoint, call </w:t>
      </w:r>
      <w:r w:rsidRPr="00C56AB1">
        <w:rPr>
          <w:rFonts w:cstheme="minorHAnsi"/>
        </w:rPr>
        <w:t xml:space="preserve">1-844-451-2828 or email </w:t>
      </w:r>
      <w:r>
        <w:rPr>
          <w:rFonts w:cstheme="minorHAnsi"/>
        </w:rPr>
        <w:t>FCSTPA@wellpoint.com</w:t>
      </w:r>
      <w:hyperlink r:id="rId40" w:history="1"/>
    </w:p>
    <w:bookmarkStart w:id="20" w:name="_FCS-SH_Client_Accepted"/>
    <w:bookmarkEnd w:id="20"/>
    <w:p w14:paraId="66B01B07" w14:textId="77777777" w:rsidR="00354A44" w:rsidRDefault="00354A44" w:rsidP="00354A44">
      <w:pPr>
        <w:pStyle w:val="Heading4"/>
        <w:rPr>
          <w:rFonts w:asciiTheme="minorHAnsi" w:hAnsiTheme="minorHAnsi"/>
          <w:iCs w:val="0"/>
          <w:sz w:val="26"/>
          <w:szCs w:val="26"/>
          <w:u w:val="single"/>
        </w:rPr>
      </w:pPr>
      <w:r w:rsidRPr="00916FF0">
        <w:rPr>
          <w:rFonts w:cstheme="minorHAnsi"/>
          <w:b w:val="0"/>
          <w:noProof/>
        </w:rPr>
        <mc:AlternateContent>
          <mc:Choice Requires="wps">
            <w:drawing>
              <wp:anchor distT="45720" distB="45720" distL="114300" distR="114300" simplePos="0" relativeHeight="251705344" behindDoc="0" locked="0" layoutInCell="1" allowOverlap="1" wp14:anchorId="73C736FB" wp14:editId="52052179">
                <wp:simplePos x="0" y="0"/>
                <wp:positionH relativeFrom="margin">
                  <wp:posOffset>-139700</wp:posOffset>
                </wp:positionH>
                <wp:positionV relativeFrom="paragraph">
                  <wp:posOffset>393065</wp:posOffset>
                </wp:positionV>
                <wp:extent cx="5934075" cy="567055"/>
                <wp:effectExtent l="0" t="0" r="2857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567055"/>
                        </a:xfrm>
                        <a:prstGeom prst="rect">
                          <a:avLst/>
                        </a:prstGeom>
                        <a:solidFill>
                          <a:srgbClr val="8D6198">
                            <a:alpha val="20000"/>
                          </a:srgbClr>
                        </a:solidFill>
                        <a:ln w="9525">
                          <a:solidFill>
                            <a:schemeClr val="tx1"/>
                          </a:solidFill>
                          <a:miter lim="800000"/>
                          <a:headEnd/>
                          <a:tailEnd/>
                        </a:ln>
                      </wps:spPr>
                      <wps:txbx>
                        <w:txbxContent>
                          <w:p w14:paraId="0A213CED" w14:textId="77777777" w:rsidR="00354A44" w:rsidRDefault="00354A44" w:rsidP="00354A44">
                            <w:pPr>
                              <w:rPr>
                                <w:rFonts w:cstheme="minorHAnsi"/>
                              </w:rPr>
                            </w:pPr>
                            <w:r>
                              <w:rPr>
                                <w:rFonts w:cstheme="minorHAnsi"/>
                                <w:b/>
                              </w:rPr>
                              <w:t xml:space="preserve">Note: </w:t>
                            </w:r>
                            <w:r w:rsidRPr="00BB3CF0">
                              <w:rPr>
                                <w:rFonts w:cstheme="minorHAnsi"/>
                              </w:rPr>
                              <w:t xml:space="preserve">Individuals </w:t>
                            </w:r>
                            <w:r>
                              <w:rPr>
                                <w:rFonts w:cstheme="minorHAnsi"/>
                              </w:rPr>
                              <w:t>on the</w:t>
                            </w:r>
                            <w:r w:rsidRPr="00BB3CF0">
                              <w:rPr>
                                <w:rFonts w:cstheme="minorHAnsi"/>
                              </w:rPr>
                              <w:t xml:space="preserve"> R</w:t>
                            </w:r>
                            <w:r>
                              <w:rPr>
                                <w:rFonts w:cstheme="minorHAnsi"/>
                              </w:rPr>
                              <w:t xml:space="preserve">esidential </w:t>
                            </w:r>
                            <w:r w:rsidRPr="00BB3CF0">
                              <w:rPr>
                                <w:rFonts w:cstheme="minorHAnsi"/>
                              </w:rPr>
                              <w:t>S</w:t>
                            </w:r>
                            <w:r>
                              <w:rPr>
                                <w:rFonts w:cstheme="minorHAnsi"/>
                              </w:rPr>
                              <w:t xml:space="preserve">upport </w:t>
                            </w:r>
                            <w:r w:rsidRPr="00BB3CF0">
                              <w:rPr>
                                <w:rFonts w:cstheme="minorHAnsi"/>
                              </w:rPr>
                              <w:t>W</w:t>
                            </w:r>
                            <w:r>
                              <w:rPr>
                                <w:rFonts w:cstheme="minorHAnsi"/>
                              </w:rPr>
                              <w:t xml:space="preserve">aiver </w:t>
                            </w:r>
                            <w:r w:rsidRPr="00BB3CF0">
                              <w:rPr>
                                <w:rFonts w:cstheme="minorHAnsi"/>
                              </w:rPr>
                              <w:t xml:space="preserve">setting who wish to transition to an independent living setting with supports </w:t>
                            </w:r>
                            <w:r w:rsidRPr="00933ED8">
                              <w:rPr>
                                <w:rFonts w:cstheme="minorHAnsi"/>
                                <w:b/>
                                <w:bCs/>
                              </w:rPr>
                              <w:t>may</w:t>
                            </w:r>
                            <w:r w:rsidRPr="00BB3CF0">
                              <w:rPr>
                                <w:rFonts w:cstheme="minorHAnsi"/>
                              </w:rPr>
                              <w:t xml:space="preserve"> be referred to Supportive Housing services. </w:t>
                            </w:r>
                          </w:p>
                          <w:p w14:paraId="382B1183" w14:textId="77777777" w:rsidR="00354A44" w:rsidRDefault="00354A44" w:rsidP="00354A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C736FB" id="_x0000_s1027" type="#_x0000_t202" style="position:absolute;margin-left:-11pt;margin-top:30.95pt;width:467.25pt;height:44.6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" fillcolor="#8d6198" strokecolor="black [3213]">
                <v:fill opacity="13107f"/>
                <v:textbox>
                  <w:txbxContent>
                    <w:p w14:paraId="0A213CED" w14:textId="77777777" w:rsidR="00354A44" w:rsidRDefault="00354A44" w:rsidP="00354A44">
                      <w:pPr>
                        <w:rPr>
                          <w:rFonts w:cstheme="minorHAnsi"/>
                        </w:rPr>
                      </w:pPr>
                      <w:r>
                        <w:rPr>
                          <w:rFonts w:cstheme="minorHAnsi"/>
                          <w:b/>
                        </w:rPr>
                        <w:t xml:space="preserve">Note: </w:t>
                      </w:r>
                      <w:r w:rsidRPr="00BB3CF0">
                        <w:rPr>
                          <w:rFonts w:cstheme="minorHAnsi"/>
                        </w:rPr>
                        <w:t xml:space="preserve">Individuals </w:t>
                      </w:r>
                      <w:r>
                        <w:rPr>
                          <w:rFonts w:cstheme="minorHAnsi"/>
                        </w:rPr>
                        <w:t>on the</w:t>
                      </w:r>
                      <w:r w:rsidRPr="00BB3CF0">
                        <w:rPr>
                          <w:rFonts w:cstheme="minorHAnsi"/>
                        </w:rPr>
                        <w:t xml:space="preserve"> R</w:t>
                      </w:r>
                      <w:r>
                        <w:rPr>
                          <w:rFonts w:cstheme="minorHAnsi"/>
                        </w:rPr>
                        <w:t xml:space="preserve">esidential </w:t>
                      </w:r>
                      <w:r w:rsidRPr="00BB3CF0">
                        <w:rPr>
                          <w:rFonts w:cstheme="minorHAnsi"/>
                        </w:rPr>
                        <w:t>S</w:t>
                      </w:r>
                      <w:r>
                        <w:rPr>
                          <w:rFonts w:cstheme="minorHAnsi"/>
                        </w:rPr>
                        <w:t xml:space="preserve">upport </w:t>
                      </w:r>
                      <w:r w:rsidRPr="00BB3CF0">
                        <w:rPr>
                          <w:rFonts w:cstheme="minorHAnsi"/>
                        </w:rPr>
                        <w:t>W</w:t>
                      </w:r>
                      <w:r>
                        <w:rPr>
                          <w:rFonts w:cstheme="minorHAnsi"/>
                        </w:rPr>
                        <w:t xml:space="preserve">aiver </w:t>
                      </w:r>
                      <w:r w:rsidRPr="00BB3CF0">
                        <w:rPr>
                          <w:rFonts w:cstheme="minorHAnsi"/>
                        </w:rPr>
                        <w:t xml:space="preserve">setting who wish to transition to an independent living setting with supports </w:t>
                      </w:r>
                      <w:r w:rsidRPr="00933ED8">
                        <w:rPr>
                          <w:rFonts w:cstheme="minorHAnsi"/>
                          <w:b/>
                          <w:bCs/>
                        </w:rPr>
                        <w:t>may</w:t>
                      </w:r>
                      <w:r w:rsidRPr="00BB3CF0">
                        <w:rPr>
                          <w:rFonts w:cstheme="minorHAnsi"/>
                        </w:rPr>
                        <w:t xml:space="preserve"> be referred to Supportive Housing services. </w:t>
                      </w:r>
                    </w:p>
                    <w:p w14:paraId="382B1183" w14:textId="77777777" w:rsidR="00354A44" w:rsidRDefault="00354A44" w:rsidP="00354A44"/>
                  </w:txbxContent>
                </v:textbox>
                <w10:wrap type="square" anchorx="margin"/>
              </v:shape>
            </w:pict>
          </mc:Fallback>
        </mc:AlternateContent>
      </w:r>
    </w:p>
    <w:p w14:paraId="0D09BBFB" w14:textId="77777777" w:rsidR="00354A44" w:rsidRPr="003B3DCA" w:rsidRDefault="00354A44" w:rsidP="00354A44">
      <w:pPr>
        <w:pStyle w:val="Heading4"/>
        <w:rPr>
          <w:rFonts w:asciiTheme="minorHAnsi" w:hAnsiTheme="minorHAnsi"/>
          <w:i w:val="0"/>
          <w:iCs w:val="0"/>
          <w:color w:val="auto"/>
          <w:sz w:val="26"/>
          <w:szCs w:val="26"/>
          <w:u w:val="single"/>
        </w:rPr>
      </w:pPr>
      <w:r w:rsidRPr="003B3DCA">
        <w:rPr>
          <w:rFonts w:asciiTheme="minorHAnsi" w:hAnsiTheme="minorHAnsi"/>
          <w:i w:val="0"/>
          <w:iCs w:val="0"/>
          <w:color w:val="auto"/>
          <w:sz w:val="26"/>
          <w:szCs w:val="26"/>
          <w:u w:val="single"/>
        </w:rPr>
        <w:t xml:space="preserve">FCS-SH Client Accepted </w:t>
      </w:r>
    </w:p>
    <w:p w14:paraId="497D36E4" w14:textId="77777777" w:rsidR="00354A44" w:rsidRDefault="00354A44" w:rsidP="00CA21B2">
      <w:pPr>
        <w:pStyle w:val="Numbering"/>
        <w:numPr>
          <w:ilvl w:val="0"/>
          <w:numId w:val="21"/>
        </w:numPr>
      </w:pPr>
      <w:r>
        <w:t>ALTSA Supportive Housing Program Manager will email/connect the LTSS case manager with the SHP to coordinate continuity of care.</w:t>
      </w:r>
    </w:p>
    <w:p w14:paraId="63AFB732" w14:textId="77777777" w:rsidR="00354A44" w:rsidRDefault="00354A44" w:rsidP="00CA21B2">
      <w:pPr>
        <w:pStyle w:val="Numbering"/>
        <w:numPr>
          <w:ilvl w:val="0"/>
          <w:numId w:val="21"/>
        </w:numPr>
      </w:pPr>
      <w:r>
        <w:t xml:space="preserve">LTSS case manager should schedule time with the SHP to discuss client needs, CM role, SHP role and assist SHP connect with client. </w:t>
      </w:r>
    </w:p>
    <w:p w14:paraId="6713E85B" w14:textId="77777777" w:rsidR="00354A44" w:rsidRDefault="00354A44" w:rsidP="00CA21B2">
      <w:pPr>
        <w:pStyle w:val="Numbering"/>
        <w:numPr>
          <w:ilvl w:val="1"/>
          <w:numId w:val="23"/>
        </w:numPr>
      </w:pPr>
      <w:r>
        <w:t xml:space="preserve">As referenced in </w:t>
      </w:r>
      <w:hyperlink r:id="rId41" w:history="1">
        <w:r w:rsidRPr="00954241">
          <w:rPr>
            <w:rStyle w:val="Hyperlink"/>
          </w:rPr>
          <w:t>Chapter 3</w:t>
        </w:r>
      </w:hyperlink>
      <w:r>
        <w:t xml:space="preserve">, page 3.17, LTSS case manager should share the plan of care with the SHP. </w:t>
      </w:r>
    </w:p>
    <w:p w14:paraId="01C5DA2E" w14:textId="77777777" w:rsidR="00354A44" w:rsidRDefault="00354A44" w:rsidP="00CA21B2">
      <w:pPr>
        <w:pStyle w:val="Numbering"/>
        <w:numPr>
          <w:ilvl w:val="1"/>
          <w:numId w:val="23"/>
        </w:numPr>
      </w:pPr>
      <w:r>
        <w:t>ALTSA Supportive Housing Program Manager is available to participate in meeting.</w:t>
      </w:r>
    </w:p>
    <w:p w14:paraId="1E4FD880" w14:textId="77777777" w:rsidR="00354A44" w:rsidRDefault="00354A44" w:rsidP="00CA21B2">
      <w:pPr>
        <w:pStyle w:val="Numbering"/>
        <w:numPr>
          <w:ilvl w:val="1"/>
          <w:numId w:val="23"/>
        </w:numPr>
      </w:pPr>
      <w:r>
        <w:t>Best practice would be to coordinate regular check-ins between LTSS and SHP.</w:t>
      </w:r>
    </w:p>
    <w:p w14:paraId="78316C68" w14:textId="77777777" w:rsidR="00354A44" w:rsidRDefault="00354A44" w:rsidP="00CA21B2">
      <w:pPr>
        <w:pStyle w:val="Numbering"/>
        <w:numPr>
          <w:ilvl w:val="0"/>
          <w:numId w:val="21"/>
        </w:numPr>
      </w:pPr>
      <w:r>
        <w:t>Once client is authorized for Supportive Housing, the case manager must:</w:t>
      </w:r>
    </w:p>
    <w:p w14:paraId="1B18D4AF" w14:textId="77777777" w:rsidR="00354A44" w:rsidRDefault="00354A44" w:rsidP="00CA21B2">
      <w:pPr>
        <w:pStyle w:val="Numbering"/>
        <w:numPr>
          <w:ilvl w:val="1"/>
          <w:numId w:val="22"/>
        </w:numPr>
      </w:pPr>
      <w:r>
        <w:t>Add Supportive Housing Provider to Collateral Contacts screen.</w:t>
      </w:r>
    </w:p>
    <w:p w14:paraId="22A3FDA4" w14:textId="77777777" w:rsidR="00354A44" w:rsidRDefault="00354A44" w:rsidP="00CA21B2">
      <w:pPr>
        <w:pStyle w:val="Numbering"/>
        <w:numPr>
          <w:ilvl w:val="1"/>
          <w:numId w:val="22"/>
        </w:numPr>
      </w:pPr>
      <w:r>
        <w:t>Add Supportive Housing under Treatments.</w:t>
      </w:r>
    </w:p>
    <w:p w14:paraId="08463BAC" w14:textId="77777777" w:rsidR="00354A44" w:rsidRDefault="00354A44" w:rsidP="00CA21B2">
      <w:pPr>
        <w:pStyle w:val="Numbering"/>
        <w:numPr>
          <w:ilvl w:val="1"/>
          <w:numId w:val="22"/>
        </w:numPr>
      </w:pPr>
      <w:r>
        <w:t xml:space="preserve">Add Supportive Housing Provider </w:t>
      </w:r>
      <w:r w:rsidRPr="004155A5">
        <w:t>as an Unpaid Provider in the Supports screen of the Care Plan and assign the task of "Supportive Housing".</w:t>
      </w:r>
    </w:p>
    <w:p w14:paraId="096BE6B7" w14:textId="77777777" w:rsidR="00354A44" w:rsidRDefault="00354A44" w:rsidP="00CA21B2">
      <w:pPr>
        <w:pStyle w:val="Numbering"/>
        <w:numPr>
          <w:ilvl w:val="1"/>
          <w:numId w:val="22"/>
        </w:numPr>
      </w:pPr>
      <w:r w:rsidRPr="00574B99">
        <w:rPr>
          <w:rFonts w:cstheme="minorHAnsi"/>
        </w:rPr>
        <w:t>Use the Purpose Code “Housing</w:t>
      </w:r>
      <w:r>
        <w:rPr>
          <w:rFonts w:cstheme="minorHAnsi"/>
        </w:rPr>
        <w:t>” for any SERs related to FCS-</w:t>
      </w:r>
      <w:r w:rsidRPr="00574B99">
        <w:rPr>
          <w:rFonts w:cstheme="minorHAnsi"/>
        </w:rPr>
        <w:t>SH</w:t>
      </w:r>
      <w:r>
        <w:rPr>
          <w:rFonts w:cstheme="minorHAnsi"/>
        </w:rPr>
        <w:t>.</w:t>
      </w:r>
    </w:p>
    <w:p w14:paraId="0B7EBAEC" w14:textId="77777777" w:rsidR="00354A44" w:rsidRDefault="00354A44" w:rsidP="00CA21B2">
      <w:pPr>
        <w:pStyle w:val="Numbering"/>
        <w:numPr>
          <w:ilvl w:val="0"/>
          <w:numId w:val="21"/>
        </w:numPr>
      </w:pPr>
      <w:r>
        <w:t>SHP works with client to pursue independent housing and support client in maintaining independent housing.</w:t>
      </w:r>
    </w:p>
    <w:p w14:paraId="17D5AB4E" w14:textId="77777777" w:rsidR="00354A44" w:rsidRDefault="00354A44" w:rsidP="00CA21B2">
      <w:pPr>
        <w:pStyle w:val="Numbering"/>
        <w:numPr>
          <w:ilvl w:val="0"/>
          <w:numId w:val="21"/>
        </w:numPr>
      </w:pPr>
      <w:r>
        <w:t>LTSS case manager should work with client and SHP to identify any LTSS goods, services and/or supports client might need authorized to transition into or sustain independent housing.</w:t>
      </w:r>
    </w:p>
    <w:p w14:paraId="7B199252" w14:textId="77777777" w:rsidR="00354A44" w:rsidRPr="00D068DC" w:rsidRDefault="00354A44" w:rsidP="00354A44">
      <w:pPr>
        <w:pStyle w:val="Numbering"/>
      </w:pPr>
    </w:p>
    <w:p w14:paraId="1F0F3C77" w14:textId="77777777" w:rsidR="00354A44" w:rsidRPr="003B3DCA" w:rsidRDefault="00354A44" w:rsidP="00354A44">
      <w:pPr>
        <w:pStyle w:val="Heading4"/>
        <w:rPr>
          <w:rFonts w:asciiTheme="minorHAnsi" w:hAnsiTheme="minorHAnsi"/>
          <w:i w:val="0"/>
          <w:iCs w:val="0"/>
          <w:color w:val="auto"/>
          <w:sz w:val="26"/>
          <w:szCs w:val="26"/>
          <w:u w:val="single"/>
        </w:rPr>
      </w:pPr>
      <w:bookmarkStart w:id="21" w:name="_Reimbursements:"/>
      <w:bookmarkEnd w:id="21"/>
      <w:r w:rsidRPr="003B3DCA">
        <w:rPr>
          <w:rFonts w:asciiTheme="minorHAnsi" w:hAnsiTheme="minorHAnsi"/>
          <w:i w:val="0"/>
          <w:iCs w:val="0"/>
          <w:color w:val="auto"/>
          <w:sz w:val="26"/>
          <w:szCs w:val="26"/>
          <w:u w:val="single"/>
        </w:rPr>
        <w:t xml:space="preserve">Reimbursements </w:t>
      </w:r>
    </w:p>
    <w:p w14:paraId="268F71A1" w14:textId="77777777" w:rsidR="00354A44" w:rsidRDefault="00354A44" w:rsidP="00354A44">
      <w:hyperlink r:id="rId42" w:history="1">
        <w:r w:rsidRPr="00D25EED">
          <w:rPr>
            <w:rStyle w:val="Hyperlink"/>
            <w:rFonts w:cstheme="minorHAnsi"/>
          </w:rPr>
          <w:t>Community Transition and Sustainability Services</w:t>
        </w:r>
      </w:hyperlink>
      <w:r w:rsidRPr="00BB1B80">
        <w:rPr>
          <w:rFonts w:cstheme="minorHAnsi"/>
        </w:rPr>
        <w:t xml:space="preserve"> are available </w:t>
      </w:r>
      <w:r w:rsidRPr="000C1FBF">
        <w:t xml:space="preserve">to provide transitional </w:t>
      </w:r>
      <w:r>
        <w:t>or</w:t>
      </w:r>
      <w:r w:rsidRPr="000C1FBF">
        <w:t xml:space="preserve"> stabilizing supports for ALTSA clients to sustain community living</w:t>
      </w:r>
      <w:r w:rsidRPr="00BB1B80">
        <w:rPr>
          <w:rFonts w:cstheme="minorHAnsi"/>
        </w:rPr>
        <w:t>.</w:t>
      </w:r>
      <w:r w:rsidRPr="00D25EED">
        <w:rPr>
          <w:rFonts w:ascii="Times New Roman" w:hAnsi="Times New Roman"/>
          <w:sz w:val="24"/>
          <w:szCs w:val="24"/>
        </w:rPr>
        <w:t xml:space="preserve"> </w:t>
      </w:r>
      <w:r w:rsidRPr="004D777A">
        <w:rPr>
          <w:rFonts w:cstheme="minorHAnsi"/>
        </w:rPr>
        <w:t>With prior approval from the</w:t>
      </w:r>
      <w:r>
        <w:rPr>
          <w:rFonts w:cstheme="minorHAnsi"/>
        </w:rPr>
        <w:t xml:space="preserve"> AAA/HCS CM or</w:t>
      </w:r>
      <w:r w:rsidRPr="004D777A">
        <w:rPr>
          <w:rFonts w:cstheme="minorHAnsi"/>
        </w:rPr>
        <w:t xml:space="preserve"> </w:t>
      </w:r>
      <w:r>
        <w:rPr>
          <w:rFonts w:cstheme="minorHAnsi"/>
        </w:rPr>
        <w:t xml:space="preserve">ALTSA </w:t>
      </w:r>
      <w:r w:rsidRPr="004D777A">
        <w:rPr>
          <w:rFonts w:cstheme="minorHAnsi"/>
        </w:rPr>
        <w:t>Suppo</w:t>
      </w:r>
      <w:r>
        <w:rPr>
          <w:rFonts w:cstheme="minorHAnsi"/>
        </w:rPr>
        <w:t>rtive Housing Program Manager</w:t>
      </w:r>
      <w:r w:rsidRPr="004D777A">
        <w:rPr>
          <w:rFonts w:cstheme="minorHAnsi"/>
        </w:rPr>
        <w:t>, an ALTSA contracted provider, such as a Community Choice Guide</w:t>
      </w:r>
      <w:r>
        <w:rPr>
          <w:rFonts w:cstheme="minorHAnsi"/>
        </w:rPr>
        <w:t xml:space="preserve"> (CCG) or Governor’s Opportunity for Supportive Housing (GOSH) provider</w:t>
      </w:r>
      <w:r w:rsidRPr="004D777A">
        <w:rPr>
          <w:rFonts w:cstheme="minorHAnsi"/>
        </w:rPr>
        <w:t xml:space="preserve">, is reimbursed for the authorized purchases after it is verified the individual received the goods or service. Based on an </w:t>
      </w:r>
      <w:r w:rsidRPr="004D777A">
        <w:rPr>
          <w:rFonts w:cstheme="minorHAnsi"/>
        </w:rPr>
        <w:lastRenderedPageBreak/>
        <w:t>individual’s eligibility</w:t>
      </w:r>
      <w:r>
        <w:rPr>
          <w:rFonts w:cstheme="minorHAnsi"/>
        </w:rPr>
        <w:t>, the following services could be reimbursed</w:t>
      </w:r>
      <w:r w:rsidRPr="004D777A">
        <w:rPr>
          <w:rFonts w:cstheme="minorHAnsi"/>
        </w:rPr>
        <w:t>:</w:t>
      </w:r>
      <w:r w:rsidRPr="00211667">
        <w:rPr>
          <w:rFonts w:cstheme="minorHAnsi"/>
        </w:rPr>
        <w:t xml:space="preserve"> </w:t>
      </w:r>
      <w:r w:rsidRPr="002F7B90">
        <w:t xml:space="preserve">Shopping for necessary household goods/items or paying for rental deposit, </w:t>
      </w:r>
      <w:r>
        <w:t xml:space="preserve">tenant background screening to aid housing search, </w:t>
      </w:r>
      <w:r w:rsidRPr="002F7B90">
        <w:t>utility hookup fees, or rent/emergency rental assistance service.</w:t>
      </w:r>
    </w:p>
    <w:p w14:paraId="68070381" w14:textId="77777777" w:rsidR="00354A44" w:rsidRDefault="00354A44" w:rsidP="00354A44">
      <w:pPr>
        <w:rPr>
          <w:rFonts w:cstheme="minorHAnsi"/>
        </w:rPr>
      </w:pPr>
      <w:r>
        <w:rPr>
          <w:rFonts w:cstheme="minorHAnsi"/>
        </w:rPr>
        <w:t xml:space="preserve">Additionally, starting in May 2022, Wellpoint launched the Transition Assistance Program (TAP) for FCS-SH enrollees. </w:t>
      </w:r>
      <w:r w:rsidRPr="000F7362">
        <w:rPr>
          <w:rFonts w:cstheme="minorHAnsi"/>
        </w:rPr>
        <w:t xml:space="preserve">TAP is a time-limited, flexible funding assistance that covers housing-related fees, including move-in costs, first and last month’s rent, deposits, and non-refundable fees. </w:t>
      </w:r>
      <w:r>
        <w:rPr>
          <w:rFonts w:cstheme="minorHAnsi"/>
        </w:rPr>
        <w:t xml:space="preserve">For more information on TAP please see the Transition Assistance Program section on </w:t>
      </w:r>
      <w:hyperlink r:id="rId43" w:history="1">
        <w:r>
          <w:rPr>
            <w:rStyle w:val="Hyperlink"/>
            <w:rFonts w:cstheme="minorHAnsi"/>
          </w:rPr>
          <w:t>Wellpoint’s FCS Provider webpage</w:t>
        </w:r>
      </w:hyperlink>
      <w:r>
        <w:rPr>
          <w:rFonts w:cstheme="minorHAnsi"/>
        </w:rPr>
        <w:t>.</w:t>
      </w:r>
    </w:p>
    <w:p w14:paraId="1F48C5FA" w14:textId="77777777" w:rsidR="003B3DCA" w:rsidRPr="001C3577" w:rsidRDefault="003B3DCA" w:rsidP="00354A44">
      <w:pPr>
        <w:rPr>
          <w:rFonts w:cstheme="minorHAnsi"/>
        </w:rPr>
      </w:pPr>
    </w:p>
    <w:p w14:paraId="701E59C8" w14:textId="77777777" w:rsidR="00354A44" w:rsidRPr="00C578F2" w:rsidRDefault="00354A44" w:rsidP="00354A44">
      <w:pPr>
        <w:rPr>
          <w:rFonts w:cstheme="minorHAnsi"/>
          <w:b/>
          <w:sz w:val="26"/>
          <w:szCs w:val="26"/>
          <w:u w:val="single"/>
        </w:rPr>
      </w:pPr>
      <w:bookmarkStart w:id="22" w:name="CCGandFCSSH"/>
      <w:bookmarkEnd w:id="22"/>
      <w:r w:rsidRPr="00C578F2">
        <w:rPr>
          <w:rFonts w:cstheme="minorHAnsi"/>
          <w:b/>
          <w:sz w:val="26"/>
          <w:szCs w:val="26"/>
          <w:u w:val="single"/>
        </w:rPr>
        <w:t>Community Choice Guides and FCS-SH</w:t>
      </w:r>
      <w:r>
        <w:rPr>
          <w:rFonts w:cstheme="minorHAnsi"/>
          <w:b/>
          <w:sz w:val="26"/>
          <w:szCs w:val="26"/>
          <w:u w:val="single"/>
        </w:rPr>
        <w:t xml:space="preserve"> Providers</w:t>
      </w:r>
    </w:p>
    <w:p w14:paraId="57673967" w14:textId="5A0BDB50" w:rsidR="00354A44" w:rsidRDefault="00354A44" w:rsidP="00354A44">
      <w:pPr>
        <w:rPr>
          <w:rFonts w:cstheme="minorHAnsi"/>
        </w:rPr>
      </w:pPr>
      <w:r w:rsidRPr="00B779E7">
        <w:rPr>
          <w:rFonts w:cstheme="minorHAnsi"/>
        </w:rPr>
        <w:t>Community Choice Guides (CCG) and F</w:t>
      </w:r>
      <w:r>
        <w:rPr>
          <w:rFonts w:cstheme="minorHAnsi"/>
        </w:rPr>
        <w:t>CS-SH Providers</w:t>
      </w:r>
      <w:r w:rsidRPr="00B779E7">
        <w:rPr>
          <w:rFonts w:cstheme="minorHAnsi"/>
        </w:rPr>
        <w:t xml:space="preserve"> have similar pre-tenancy duties, such as housing search, identifying housing resources, independent skills development, and</w:t>
      </w:r>
      <w:r>
        <w:rPr>
          <w:rFonts w:cstheme="minorHAnsi"/>
        </w:rPr>
        <w:t xml:space="preserve"> landlord relations</w:t>
      </w:r>
      <w:r w:rsidRPr="00B779E7">
        <w:rPr>
          <w:rFonts w:cstheme="minorHAnsi"/>
        </w:rPr>
        <w:t xml:space="preserve">. </w:t>
      </w:r>
      <w:r>
        <w:rPr>
          <w:rFonts w:cstheme="minorHAnsi"/>
        </w:rPr>
        <w:t>State</w:t>
      </w:r>
      <w:r w:rsidRPr="00B779E7">
        <w:rPr>
          <w:rFonts w:cstheme="minorHAnsi"/>
        </w:rPr>
        <w:t xml:space="preserve"> Supportive Housing services do not include transition funds to pay for items such as background checks, application fees, security deposits or furniture.</w:t>
      </w:r>
      <w:r>
        <w:rPr>
          <w:rFonts w:cstheme="minorHAnsi"/>
        </w:rPr>
        <w:t xml:space="preserve"> Therefore, when there are no individual or other community resources available,</w:t>
      </w:r>
      <w:r w:rsidRPr="00B779E7">
        <w:rPr>
          <w:rFonts w:cstheme="minorHAnsi"/>
        </w:rPr>
        <w:t xml:space="preserve"> LTSS case managers </w:t>
      </w:r>
      <w:r>
        <w:rPr>
          <w:rFonts w:cstheme="minorHAnsi"/>
        </w:rPr>
        <w:t>should</w:t>
      </w:r>
      <w:r w:rsidRPr="00B779E7">
        <w:rPr>
          <w:rFonts w:cstheme="minorHAnsi"/>
        </w:rPr>
        <w:t xml:space="preserve"> authorize Community Transit</w:t>
      </w:r>
      <w:r>
        <w:rPr>
          <w:rFonts w:cstheme="minorHAnsi"/>
        </w:rPr>
        <w:t xml:space="preserve">ion or </w:t>
      </w:r>
      <w:r w:rsidR="00C50434">
        <w:rPr>
          <w:rFonts w:cstheme="minorHAnsi"/>
        </w:rPr>
        <w:t xml:space="preserve">Housing &amp; Employment Stabilization Services </w:t>
      </w:r>
      <w:r w:rsidRPr="00B779E7">
        <w:rPr>
          <w:rFonts w:cstheme="minorHAnsi"/>
        </w:rPr>
        <w:t>to supplement the servic</w:t>
      </w:r>
      <w:r>
        <w:rPr>
          <w:rFonts w:cstheme="minorHAnsi"/>
        </w:rPr>
        <w:t>es provided by CCGs and/or FCS-S</w:t>
      </w:r>
      <w:r w:rsidRPr="00B779E7">
        <w:rPr>
          <w:rFonts w:cstheme="minorHAnsi"/>
        </w:rPr>
        <w:t>H</w:t>
      </w:r>
      <w:r>
        <w:rPr>
          <w:rFonts w:cstheme="minorHAnsi"/>
        </w:rPr>
        <w:t xml:space="preserve"> Providers</w:t>
      </w:r>
      <w:r w:rsidRPr="00B779E7">
        <w:rPr>
          <w:rFonts w:cstheme="minorHAnsi"/>
        </w:rPr>
        <w:t xml:space="preserve">. Please see the </w:t>
      </w:r>
      <w:hyperlink r:id="rId44" w:history="1">
        <w:r w:rsidRPr="00B779E7">
          <w:rPr>
            <w:rStyle w:val="Hyperlink"/>
            <w:rFonts w:cstheme="minorHAnsi"/>
          </w:rPr>
          <w:t>reference tools document</w:t>
        </w:r>
      </w:hyperlink>
      <w:r w:rsidRPr="00B779E7">
        <w:rPr>
          <w:rFonts w:cstheme="minorHAnsi"/>
        </w:rPr>
        <w:t xml:space="preserve"> for assistance in determining the appropriate funding source. </w:t>
      </w:r>
    </w:p>
    <w:p w14:paraId="33B3BDB0" w14:textId="77777777" w:rsidR="003B3DCA" w:rsidRPr="009B259F" w:rsidRDefault="003B3DCA" w:rsidP="00354A44">
      <w:pPr>
        <w:rPr>
          <w:rFonts w:cstheme="minorHAnsi"/>
        </w:rPr>
      </w:pPr>
    </w:p>
    <w:p w14:paraId="2E12060D" w14:textId="77777777" w:rsidR="00354A44" w:rsidRPr="006908D2" w:rsidRDefault="00354A44" w:rsidP="00354A44">
      <w:pPr>
        <w:spacing w:line="256" w:lineRule="auto"/>
        <w:rPr>
          <w:rFonts w:cstheme="minorHAnsi"/>
          <w:b/>
          <w:sz w:val="26"/>
          <w:szCs w:val="26"/>
          <w:u w:val="single"/>
        </w:rPr>
      </w:pPr>
      <w:r w:rsidRPr="006908D2">
        <w:rPr>
          <w:rFonts w:cstheme="minorHAnsi"/>
          <w:b/>
          <w:sz w:val="26"/>
          <w:szCs w:val="26"/>
          <w:u w:val="single"/>
        </w:rPr>
        <w:t>W</w:t>
      </w:r>
      <w:r>
        <w:rPr>
          <w:rFonts w:cstheme="minorHAnsi"/>
          <w:b/>
          <w:sz w:val="26"/>
          <w:szCs w:val="26"/>
          <w:u w:val="single"/>
        </w:rPr>
        <w:t>ho authorizes a CCG and FCS-</w:t>
      </w:r>
      <w:r w:rsidRPr="006908D2">
        <w:rPr>
          <w:rFonts w:cstheme="minorHAnsi"/>
          <w:b/>
          <w:sz w:val="26"/>
          <w:szCs w:val="26"/>
          <w:u w:val="single"/>
        </w:rPr>
        <w:t>SH</w:t>
      </w:r>
      <w:r>
        <w:rPr>
          <w:rFonts w:cstheme="minorHAnsi"/>
          <w:b/>
          <w:sz w:val="26"/>
          <w:szCs w:val="26"/>
          <w:u w:val="single"/>
        </w:rPr>
        <w:t xml:space="preserve"> </w:t>
      </w:r>
      <w:r w:rsidRPr="006908D2">
        <w:rPr>
          <w:rFonts w:cstheme="minorHAnsi"/>
          <w:b/>
          <w:sz w:val="26"/>
          <w:szCs w:val="26"/>
          <w:u w:val="single"/>
        </w:rPr>
        <w:t>P</w:t>
      </w:r>
      <w:r>
        <w:rPr>
          <w:rFonts w:cstheme="minorHAnsi"/>
          <w:b/>
          <w:sz w:val="26"/>
          <w:szCs w:val="26"/>
          <w:u w:val="single"/>
        </w:rPr>
        <w:t>roviders</w:t>
      </w:r>
      <w:r w:rsidRPr="006908D2">
        <w:rPr>
          <w:rFonts w:cstheme="minorHAnsi"/>
          <w:b/>
          <w:sz w:val="26"/>
          <w:szCs w:val="26"/>
          <w:u w:val="single"/>
        </w:rPr>
        <w:t xml:space="preserve">? </w:t>
      </w:r>
    </w:p>
    <w:p w14:paraId="047EEE34" w14:textId="77777777" w:rsidR="00354A44" w:rsidRPr="00D50EF9" w:rsidRDefault="00354A44" w:rsidP="00354A44">
      <w:pPr>
        <w:spacing w:line="256" w:lineRule="auto"/>
        <w:rPr>
          <w:rFonts w:cstheme="minorHAnsi"/>
        </w:rPr>
      </w:pPr>
      <w:r w:rsidRPr="00D50EF9">
        <w:rPr>
          <w:rFonts w:cstheme="minorHAnsi"/>
        </w:rPr>
        <w:t>CCGs are authorized in CARE by HCS and/or AAA staff per ALTSA policy.</w:t>
      </w:r>
    </w:p>
    <w:p w14:paraId="1484ED53" w14:textId="77777777" w:rsidR="00354A44" w:rsidRDefault="00354A44" w:rsidP="00354A44">
      <w:pPr>
        <w:spacing w:line="256" w:lineRule="auto"/>
        <w:rPr>
          <w:rFonts w:cstheme="minorHAnsi"/>
        </w:rPr>
      </w:pPr>
      <w:r>
        <w:rPr>
          <w:rFonts w:cstheme="minorHAnsi"/>
        </w:rPr>
        <w:t>FCS-</w:t>
      </w:r>
      <w:r w:rsidRPr="00D50EF9">
        <w:rPr>
          <w:rFonts w:cstheme="minorHAnsi"/>
        </w:rPr>
        <w:t>SH</w:t>
      </w:r>
      <w:r>
        <w:rPr>
          <w:rFonts w:cstheme="minorHAnsi"/>
        </w:rPr>
        <w:t xml:space="preserve"> </w:t>
      </w:r>
      <w:r w:rsidRPr="00D50EF9">
        <w:rPr>
          <w:rFonts w:cstheme="minorHAnsi"/>
        </w:rPr>
        <w:t>P</w:t>
      </w:r>
      <w:r>
        <w:rPr>
          <w:rFonts w:cstheme="minorHAnsi"/>
        </w:rPr>
        <w:t>rovider</w:t>
      </w:r>
      <w:r w:rsidRPr="00D50EF9">
        <w:rPr>
          <w:rFonts w:cstheme="minorHAnsi"/>
        </w:rPr>
        <w:t xml:space="preserve">s </w:t>
      </w:r>
      <w:r>
        <w:rPr>
          <w:rFonts w:cstheme="minorHAnsi"/>
        </w:rPr>
        <w:t>are contracted and</w:t>
      </w:r>
      <w:r w:rsidRPr="00D50EF9">
        <w:rPr>
          <w:rFonts w:cstheme="minorHAnsi"/>
        </w:rPr>
        <w:t xml:space="preserve"> authorized by Third Party Administrator </w:t>
      </w:r>
      <w:r>
        <w:rPr>
          <w:rFonts w:cstheme="minorHAnsi"/>
        </w:rPr>
        <w:t>Wellpoint</w:t>
      </w:r>
      <w:r w:rsidRPr="00D50EF9">
        <w:rPr>
          <w:rFonts w:cstheme="minorHAnsi"/>
        </w:rPr>
        <w:t>. These authorizations are not in CARE.</w:t>
      </w:r>
    </w:p>
    <w:p w14:paraId="15B73E6E" w14:textId="77777777" w:rsidR="003B3DCA" w:rsidRPr="00D50EF9" w:rsidRDefault="003B3DCA" w:rsidP="00354A44">
      <w:pPr>
        <w:spacing w:line="256" w:lineRule="auto"/>
        <w:rPr>
          <w:rFonts w:cstheme="minorHAnsi"/>
        </w:rPr>
      </w:pPr>
    </w:p>
    <w:p w14:paraId="4A9157FA" w14:textId="77777777" w:rsidR="00354A44" w:rsidRPr="006908D2" w:rsidRDefault="00354A44" w:rsidP="00354A44">
      <w:pPr>
        <w:spacing w:line="256" w:lineRule="auto"/>
        <w:rPr>
          <w:rFonts w:cstheme="minorHAnsi"/>
          <w:b/>
          <w:sz w:val="26"/>
          <w:szCs w:val="26"/>
          <w:u w:val="single"/>
        </w:rPr>
      </w:pPr>
      <w:r w:rsidRPr="006908D2">
        <w:rPr>
          <w:rFonts w:cstheme="minorHAnsi"/>
          <w:b/>
          <w:sz w:val="26"/>
          <w:szCs w:val="26"/>
          <w:u w:val="single"/>
        </w:rPr>
        <w:t xml:space="preserve">When is </w:t>
      </w:r>
      <w:r>
        <w:rPr>
          <w:rFonts w:cstheme="minorHAnsi"/>
          <w:b/>
          <w:sz w:val="26"/>
          <w:szCs w:val="26"/>
          <w:u w:val="single"/>
        </w:rPr>
        <w:t>it OK to have both a CCG and FCS-SH</w:t>
      </w:r>
      <w:r w:rsidRPr="006908D2">
        <w:rPr>
          <w:rFonts w:cstheme="minorHAnsi"/>
          <w:b/>
          <w:sz w:val="26"/>
          <w:szCs w:val="26"/>
          <w:u w:val="single"/>
        </w:rPr>
        <w:t xml:space="preserve"> authorized? </w:t>
      </w:r>
    </w:p>
    <w:p w14:paraId="44E8EEF5" w14:textId="77777777" w:rsidR="00354A44" w:rsidRDefault="00354A44" w:rsidP="00354A44">
      <w:pPr>
        <w:spacing w:line="256" w:lineRule="auto"/>
        <w:rPr>
          <w:rFonts w:cstheme="minorHAnsi"/>
        </w:rPr>
      </w:pPr>
      <w:r w:rsidRPr="00D50EF9">
        <w:rPr>
          <w:rFonts w:cstheme="minorHAnsi"/>
        </w:rPr>
        <w:t>CCGs and FCS</w:t>
      </w:r>
      <w:r>
        <w:rPr>
          <w:rFonts w:cstheme="minorHAnsi"/>
        </w:rPr>
        <w:t>-</w:t>
      </w:r>
      <w:r w:rsidRPr="00D50EF9">
        <w:rPr>
          <w:rFonts w:cstheme="minorHAnsi"/>
        </w:rPr>
        <w:t xml:space="preserve">SH Providers can work simultaneously with a client </w:t>
      </w:r>
      <w:proofErr w:type="gramStart"/>
      <w:r w:rsidRPr="00D50EF9">
        <w:rPr>
          <w:rFonts w:cstheme="minorHAnsi"/>
        </w:rPr>
        <w:t>as long as</w:t>
      </w:r>
      <w:proofErr w:type="gramEnd"/>
      <w:r w:rsidRPr="00D50EF9">
        <w:rPr>
          <w:rFonts w:cstheme="minorHAnsi"/>
        </w:rPr>
        <w:t xml:space="preserve"> there are clearly defined and separate tasks. For example, </w:t>
      </w:r>
      <w:proofErr w:type="gramStart"/>
      <w:r w:rsidRPr="00D50EF9">
        <w:rPr>
          <w:rFonts w:cstheme="minorHAnsi"/>
        </w:rPr>
        <w:t>a</w:t>
      </w:r>
      <w:proofErr w:type="gramEnd"/>
      <w:r w:rsidRPr="00D50EF9">
        <w:rPr>
          <w:rFonts w:cstheme="minorHAnsi"/>
        </w:rPr>
        <w:t xml:space="preserve"> FCS-SH Provider could assist with independent housing search and paperwork/applications, while the CCG could assist with purchasing and residential facility search. </w:t>
      </w:r>
    </w:p>
    <w:p w14:paraId="610F7E97" w14:textId="77777777" w:rsidR="003B3DCA" w:rsidRPr="00D50EF9" w:rsidRDefault="003B3DCA" w:rsidP="00354A44">
      <w:pPr>
        <w:spacing w:line="256" w:lineRule="auto"/>
        <w:rPr>
          <w:rFonts w:cstheme="minorHAnsi"/>
        </w:rPr>
      </w:pPr>
    </w:p>
    <w:p w14:paraId="3723FE60" w14:textId="77777777" w:rsidR="00354A44" w:rsidRPr="006908D2" w:rsidRDefault="00354A44" w:rsidP="00354A44">
      <w:pPr>
        <w:spacing w:line="256" w:lineRule="auto"/>
        <w:rPr>
          <w:rFonts w:cstheme="minorHAnsi"/>
          <w:b/>
          <w:sz w:val="26"/>
          <w:szCs w:val="26"/>
          <w:u w:val="single"/>
        </w:rPr>
      </w:pPr>
      <w:r w:rsidRPr="006908D2">
        <w:rPr>
          <w:rFonts w:cstheme="minorHAnsi"/>
          <w:b/>
          <w:sz w:val="26"/>
          <w:szCs w:val="26"/>
          <w:u w:val="single"/>
        </w:rPr>
        <w:t xml:space="preserve">When is it </w:t>
      </w:r>
      <w:r w:rsidRPr="006908D2">
        <w:rPr>
          <w:rFonts w:cstheme="minorHAnsi"/>
          <w:b/>
          <w:i/>
          <w:sz w:val="26"/>
          <w:szCs w:val="26"/>
          <w:u w:val="single"/>
        </w:rPr>
        <w:t>not</w:t>
      </w:r>
      <w:r w:rsidRPr="006908D2">
        <w:rPr>
          <w:rFonts w:cstheme="minorHAnsi"/>
          <w:b/>
          <w:sz w:val="26"/>
          <w:szCs w:val="26"/>
          <w:u w:val="single"/>
        </w:rPr>
        <w:t xml:space="preserve"> OK to</w:t>
      </w:r>
      <w:r>
        <w:rPr>
          <w:rFonts w:cstheme="minorHAnsi"/>
          <w:b/>
          <w:sz w:val="26"/>
          <w:szCs w:val="26"/>
          <w:u w:val="single"/>
        </w:rPr>
        <w:t xml:space="preserve"> have both a CCG and FCS-SH </w:t>
      </w:r>
      <w:r w:rsidRPr="006908D2">
        <w:rPr>
          <w:rFonts w:cstheme="minorHAnsi"/>
          <w:b/>
          <w:sz w:val="26"/>
          <w:szCs w:val="26"/>
          <w:u w:val="single"/>
        </w:rPr>
        <w:t xml:space="preserve">authorized? </w:t>
      </w:r>
    </w:p>
    <w:p w14:paraId="663671B7" w14:textId="77777777" w:rsidR="003B3DCA" w:rsidRDefault="00354A44" w:rsidP="00354A44">
      <w:pPr>
        <w:rPr>
          <w:rFonts w:cstheme="minorHAnsi"/>
        </w:rPr>
      </w:pPr>
      <w:r w:rsidRPr="00D50EF9">
        <w:rPr>
          <w:rFonts w:cstheme="minorHAnsi"/>
        </w:rPr>
        <w:t>When both CCG and FCS-SH Providers are assisting a client with the same tasks, such as housing search, it is a duplication of service. It is important to note that not all FCS-SH referrals come from ALTSA Supportive Housing Program Managers. Referrals can</w:t>
      </w:r>
      <w:r w:rsidRPr="00D50EF9">
        <w:rPr>
          <w:rFonts w:ascii="Century Gothic" w:hAnsi="Century Gothic"/>
        </w:rPr>
        <w:t xml:space="preserve"> </w:t>
      </w:r>
      <w:r w:rsidRPr="00D50EF9">
        <w:rPr>
          <w:rFonts w:cstheme="minorHAnsi"/>
        </w:rPr>
        <w:t xml:space="preserve">come from many sources, including providers, community partners, and clients themselves. Clients may already be enrolled in FCS Supportive Housing at the time of LTSS intake/assessment. </w:t>
      </w:r>
    </w:p>
    <w:p w14:paraId="399FA508" w14:textId="77777777" w:rsidR="003B3DCA" w:rsidRDefault="003B3DCA" w:rsidP="00354A44">
      <w:pPr>
        <w:rPr>
          <w:rFonts w:cstheme="minorHAnsi"/>
        </w:rPr>
      </w:pPr>
    </w:p>
    <w:p w14:paraId="7AE28CC0" w14:textId="2A785A8C" w:rsidR="00354A44" w:rsidRPr="006908D2" w:rsidRDefault="00354A44" w:rsidP="00354A44">
      <w:pPr>
        <w:rPr>
          <w:rFonts w:cstheme="minorHAnsi"/>
          <w:b/>
          <w:sz w:val="26"/>
          <w:szCs w:val="26"/>
          <w:u w:val="single"/>
        </w:rPr>
      </w:pPr>
      <w:r w:rsidRPr="006908D2">
        <w:rPr>
          <w:rFonts w:cstheme="minorHAnsi"/>
          <w:b/>
          <w:sz w:val="26"/>
          <w:szCs w:val="26"/>
          <w:u w:val="single"/>
        </w:rPr>
        <w:t>C</w:t>
      </w:r>
      <w:r>
        <w:rPr>
          <w:rFonts w:cstheme="minorHAnsi"/>
          <w:b/>
          <w:sz w:val="26"/>
          <w:szCs w:val="26"/>
          <w:u w:val="single"/>
        </w:rPr>
        <w:t xml:space="preserve">an FCS-SH Providers </w:t>
      </w:r>
      <w:r w:rsidRPr="006908D2">
        <w:rPr>
          <w:rFonts w:cstheme="minorHAnsi"/>
          <w:b/>
          <w:sz w:val="26"/>
          <w:szCs w:val="26"/>
          <w:u w:val="single"/>
        </w:rPr>
        <w:t>be reim</w:t>
      </w:r>
      <w:r>
        <w:rPr>
          <w:rFonts w:cstheme="minorHAnsi"/>
          <w:b/>
          <w:sz w:val="26"/>
          <w:szCs w:val="26"/>
          <w:u w:val="single"/>
        </w:rPr>
        <w:t>bursed directly without authorizing a CCG</w:t>
      </w:r>
      <w:r w:rsidRPr="006908D2">
        <w:rPr>
          <w:rFonts w:cstheme="minorHAnsi"/>
          <w:b/>
          <w:sz w:val="26"/>
          <w:szCs w:val="26"/>
          <w:u w:val="single"/>
        </w:rPr>
        <w:t xml:space="preserve">? </w:t>
      </w:r>
    </w:p>
    <w:p w14:paraId="603EA6D2" w14:textId="77777777" w:rsidR="00354A44" w:rsidRPr="00D50EF9" w:rsidRDefault="00354A44" w:rsidP="00354A44">
      <w:pPr>
        <w:rPr>
          <w:rFonts w:cstheme="minorHAnsi"/>
        </w:rPr>
      </w:pPr>
      <w:r w:rsidRPr="00D50EF9">
        <w:rPr>
          <w:rFonts w:cstheme="minorHAnsi"/>
        </w:rPr>
        <w:t xml:space="preserve">Supportive Housing Providers that are contracted directly with DSHS through </w:t>
      </w:r>
      <w:hyperlink r:id="rId45" w:history="1">
        <w:r w:rsidRPr="00954241">
          <w:rPr>
            <w:rStyle w:val="Hyperlink"/>
            <w:rFonts w:cstheme="minorHAnsi"/>
          </w:rPr>
          <w:t>ALTSA’s Governor’s Opportunity for Supportive Housing (GOSH) service</w:t>
        </w:r>
      </w:hyperlink>
      <w:r w:rsidRPr="00D50EF9">
        <w:rPr>
          <w:rFonts w:cstheme="minorHAnsi"/>
        </w:rPr>
        <w:t xml:space="preserve"> or through CCG contracts may complete purchasing for items pre-approved by the case manager and be reimbursed through ProviderOne. However, if a Supportive Housing Provider through Foundational Community Supports is not </w:t>
      </w:r>
      <w:proofErr w:type="gramStart"/>
      <w:r w:rsidRPr="00D50EF9">
        <w:rPr>
          <w:rFonts w:cstheme="minorHAnsi"/>
        </w:rPr>
        <w:t>dually</w:t>
      </w:r>
      <w:r>
        <w:rPr>
          <w:rFonts w:cstheme="minorHAnsi"/>
        </w:rPr>
        <w:t>-</w:t>
      </w:r>
      <w:r w:rsidRPr="00D50EF9">
        <w:rPr>
          <w:rFonts w:cstheme="minorHAnsi"/>
        </w:rPr>
        <w:t>contracted</w:t>
      </w:r>
      <w:proofErr w:type="gramEnd"/>
      <w:r w:rsidRPr="00D50EF9">
        <w:rPr>
          <w:rFonts w:cstheme="minorHAnsi"/>
        </w:rPr>
        <w:t xml:space="preserve"> with DSHS through a GOSH or CCG contract, they will not be able to purchase items directly and be reimbursed. In these cases, a case manager will need to authorize a CCG to make a purchase on behalf of a client. </w:t>
      </w:r>
      <w:bookmarkStart w:id="23" w:name="_Hlk176855034"/>
      <w:r>
        <w:rPr>
          <w:rStyle w:val="ui-provider"/>
        </w:rPr>
        <w:t xml:space="preserve">Foundational Community Supports SHPs are authorized via Wellpoint to provide services. The </w:t>
      </w:r>
      <w:r>
        <w:rPr>
          <w:rStyle w:val="ui-provider"/>
        </w:rPr>
        <w:lastRenderedPageBreak/>
        <w:t xml:space="preserve">FCS-SHP will bill Wellpoint for the services and submit the invoice/receipt for reimbursement to the HCS/AAA case manager. The FCS-SHP would not be authorized through HCS to provide a service, as they are already authorized via FCS to provide </w:t>
      </w:r>
      <w:proofErr w:type="gramStart"/>
      <w:r>
        <w:rPr>
          <w:rStyle w:val="ui-provider"/>
        </w:rPr>
        <w:t>services</w:t>
      </w:r>
      <w:proofErr w:type="gramEnd"/>
      <w:r>
        <w:rPr>
          <w:rStyle w:val="ui-provider"/>
        </w:rPr>
        <w:t xml:space="preserve"> and this would be a duplication of service to be doubly authorized.</w:t>
      </w:r>
      <w:bookmarkEnd w:id="23"/>
    </w:p>
    <w:p w14:paraId="5E92B6E8" w14:textId="77777777" w:rsidR="00354A44" w:rsidRPr="006908D2" w:rsidRDefault="00354A44" w:rsidP="00354A44">
      <w:pPr>
        <w:pStyle w:val="ListParagraph"/>
        <w:ind w:left="1440"/>
        <w:rPr>
          <w:rFonts w:asciiTheme="minorHAnsi" w:hAnsiTheme="minorHAnsi" w:cstheme="minorHAnsi"/>
        </w:rPr>
      </w:pPr>
    </w:p>
    <w:p w14:paraId="3D7FBC58" w14:textId="77777777" w:rsidR="00354A44" w:rsidRPr="00195EC6" w:rsidRDefault="00354A44" w:rsidP="00354A44">
      <w:pPr>
        <w:rPr>
          <w:rFonts w:cstheme="minorHAnsi"/>
        </w:rPr>
      </w:pPr>
      <w:r w:rsidRPr="00D50EF9">
        <w:rPr>
          <w:rFonts w:cstheme="minorHAnsi"/>
        </w:rPr>
        <w:t xml:space="preserve">Please consult your </w:t>
      </w:r>
      <w:hyperlink r:id="rId46" w:history="1">
        <w:r w:rsidRPr="00954241">
          <w:rPr>
            <w:rStyle w:val="Hyperlink"/>
            <w:rFonts w:cstheme="minorHAnsi"/>
          </w:rPr>
          <w:t>Regional Supportive Housing Program Manager</w:t>
        </w:r>
      </w:hyperlink>
      <w:r>
        <w:rPr>
          <w:rFonts w:cstheme="minorHAnsi"/>
        </w:rPr>
        <w:t xml:space="preserve"> if you are not sure if a FCS-</w:t>
      </w:r>
      <w:r w:rsidRPr="00D50EF9">
        <w:rPr>
          <w:rFonts w:cstheme="minorHAnsi"/>
        </w:rPr>
        <w:t>SH</w:t>
      </w:r>
      <w:r>
        <w:rPr>
          <w:rFonts w:cstheme="minorHAnsi"/>
        </w:rPr>
        <w:t xml:space="preserve"> </w:t>
      </w:r>
      <w:r w:rsidRPr="00D50EF9">
        <w:rPr>
          <w:rFonts w:cstheme="minorHAnsi"/>
        </w:rPr>
        <w:t>P</w:t>
      </w:r>
      <w:r>
        <w:rPr>
          <w:rFonts w:cstheme="minorHAnsi"/>
        </w:rPr>
        <w:t>rovider</w:t>
      </w:r>
      <w:r w:rsidRPr="00D50EF9">
        <w:rPr>
          <w:rFonts w:cstheme="minorHAnsi"/>
        </w:rPr>
        <w:t xml:space="preserve"> is contracted directly with DSHS.</w:t>
      </w:r>
    </w:p>
    <w:p w14:paraId="6869628B" w14:textId="77777777" w:rsidR="00354A44" w:rsidRPr="003B3DCA" w:rsidRDefault="00354A44" w:rsidP="00354A44">
      <w:pPr>
        <w:pStyle w:val="Heading4"/>
        <w:rPr>
          <w:rFonts w:asciiTheme="minorHAnsi" w:hAnsiTheme="minorHAnsi"/>
          <w:i w:val="0"/>
          <w:iCs w:val="0"/>
          <w:color w:val="auto"/>
          <w:sz w:val="26"/>
          <w:szCs w:val="26"/>
          <w:u w:val="single"/>
        </w:rPr>
      </w:pPr>
      <w:bookmarkStart w:id="24" w:name="_How_is_this_1"/>
      <w:bookmarkEnd w:id="24"/>
      <w:r w:rsidRPr="003B3DCA">
        <w:rPr>
          <w:rFonts w:asciiTheme="minorHAnsi" w:hAnsiTheme="minorHAnsi" w:cstheme="minorHAnsi"/>
          <w:i w:val="0"/>
          <w:iCs w:val="0"/>
          <w:color w:val="auto"/>
          <w:sz w:val="26"/>
          <w:szCs w:val="26"/>
          <w:u w:val="single"/>
        </w:rPr>
        <w:t>How is this funded?</w:t>
      </w:r>
    </w:p>
    <w:p w14:paraId="2DF661E3" w14:textId="77777777" w:rsidR="00354A44" w:rsidRDefault="00354A44" w:rsidP="00354A44">
      <w:pPr>
        <w:pStyle w:val="Default"/>
        <w:rPr>
          <w:rFonts w:asciiTheme="minorHAnsi" w:hAnsiTheme="minorHAnsi" w:cstheme="minorHAnsi"/>
          <w:sz w:val="22"/>
          <w:szCs w:val="22"/>
        </w:rPr>
      </w:pPr>
      <w:r w:rsidRPr="004D777A">
        <w:rPr>
          <w:rFonts w:asciiTheme="minorHAnsi" w:hAnsiTheme="minorHAnsi" w:cstheme="minorHAnsi"/>
          <w:sz w:val="22"/>
          <w:szCs w:val="22"/>
        </w:rPr>
        <w:t>Foundational Community S</w:t>
      </w:r>
      <w:r>
        <w:rPr>
          <w:rFonts w:asciiTheme="minorHAnsi" w:hAnsiTheme="minorHAnsi" w:cstheme="minorHAnsi"/>
          <w:sz w:val="22"/>
          <w:szCs w:val="22"/>
        </w:rPr>
        <w:t>upports is part of</w:t>
      </w:r>
      <w:r w:rsidRPr="004D777A">
        <w:rPr>
          <w:rFonts w:asciiTheme="minorHAnsi" w:hAnsiTheme="minorHAnsi" w:cstheme="minorHAnsi"/>
          <w:sz w:val="22"/>
          <w:szCs w:val="22"/>
        </w:rPr>
        <w:t xml:space="preserve"> the Healthier Washington Medicaid Transformation (MT). MT is a </w:t>
      </w:r>
      <w:r>
        <w:rPr>
          <w:rFonts w:asciiTheme="minorHAnsi" w:hAnsiTheme="minorHAnsi" w:cstheme="minorHAnsi"/>
          <w:sz w:val="22"/>
          <w:szCs w:val="22"/>
        </w:rPr>
        <w:t>six-</w:t>
      </w:r>
      <w:r w:rsidRPr="004D777A">
        <w:rPr>
          <w:rFonts w:asciiTheme="minorHAnsi" w:hAnsiTheme="minorHAnsi" w:cstheme="minorHAnsi"/>
          <w:sz w:val="22"/>
          <w:szCs w:val="22"/>
        </w:rPr>
        <w:t xml:space="preserve">year demonstration waiver funded 100% by </w:t>
      </w:r>
      <w:r>
        <w:rPr>
          <w:rFonts w:asciiTheme="minorHAnsi" w:hAnsiTheme="minorHAnsi" w:cstheme="minorHAnsi"/>
          <w:sz w:val="22"/>
          <w:szCs w:val="22"/>
        </w:rPr>
        <w:t xml:space="preserve">the federal </w:t>
      </w:r>
      <w:r w:rsidRPr="004D777A">
        <w:rPr>
          <w:rFonts w:asciiTheme="minorHAnsi" w:hAnsiTheme="minorHAnsi" w:cstheme="minorHAnsi"/>
          <w:sz w:val="22"/>
          <w:szCs w:val="22"/>
        </w:rPr>
        <w:t>Centers for Medicare and Medicaid Services</w:t>
      </w:r>
      <w:r>
        <w:rPr>
          <w:rFonts w:asciiTheme="minorHAnsi" w:hAnsiTheme="minorHAnsi" w:cstheme="minorHAnsi"/>
          <w:sz w:val="22"/>
          <w:szCs w:val="22"/>
        </w:rPr>
        <w:t xml:space="preserve"> </w:t>
      </w:r>
      <w:r w:rsidRPr="00933ED8">
        <w:rPr>
          <w:rFonts w:asciiTheme="minorHAnsi" w:hAnsiTheme="minorHAnsi" w:cstheme="minorHAnsi"/>
          <w:sz w:val="22"/>
          <w:szCs w:val="22"/>
        </w:rPr>
        <w:t>through 2022. On July 15, 2022, the State submitted a waiver renewal application for MTP to CMS. If CMS approves the application, MTP will continue for an additional five years – from 2023 – 2027.</w:t>
      </w:r>
    </w:p>
    <w:p w14:paraId="601610D0" w14:textId="77777777" w:rsidR="00354A44" w:rsidRPr="00DF12D1" w:rsidRDefault="00354A44" w:rsidP="00354A44">
      <w:r>
        <w:rPr>
          <w:noProof/>
        </w:rPr>
        <mc:AlternateContent>
          <mc:Choice Requires="wps">
            <w:drawing>
              <wp:anchor distT="0" distB="0" distL="114300" distR="114300" simplePos="0" relativeHeight="251706368" behindDoc="0" locked="0" layoutInCell="1" allowOverlap="1" wp14:anchorId="414E1695" wp14:editId="41B9C98B">
                <wp:simplePos x="0" y="0"/>
                <wp:positionH relativeFrom="margin">
                  <wp:align>left</wp:align>
                </wp:positionH>
                <wp:positionV relativeFrom="paragraph">
                  <wp:posOffset>202565</wp:posOffset>
                </wp:positionV>
                <wp:extent cx="5784850" cy="368300"/>
                <wp:effectExtent l="0" t="0" r="25400" b="1270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368300"/>
                        </a:xfrm>
                        <a:prstGeom prst="rect">
                          <a:avLst/>
                        </a:prstGeom>
                        <a:solidFill>
                          <a:srgbClr val="72A331">
                            <a:alpha val="20000"/>
                          </a:srgbClr>
                        </a:solidFill>
                        <a:ln w="9525">
                          <a:solidFill>
                            <a:srgbClr val="000000"/>
                          </a:solidFill>
                          <a:miter lim="800000"/>
                          <a:headEnd/>
                          <a:tailEnd/>
                        </a:ln>
                      </wps:spPr>
                      <wps:txbx>
                        <w:txbxContent>
                          <w:p w14:paraId="5A13D1F4" w14:textId="77777777" w:rsidR="00354A44" w:rsidRPr="003B7CC0" w:rsidRDefault="00354A44" w:rsidP="00354A44">
                            <w:r>
                              <w:rPr>
                                <w:b/>
                              </w:rPr>
                              <w:t>Note:</w:t>
                            </w:r>
                            <w:r>
                              <w:t xml:space="preserve"> There is no participation required for clients receiving FCS - Supportive Housing services.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 w14:anchorId="414E1695" id="_x0000_s1028" type="#_x0000_t202" style="position:absolute;margin-left:0;margin-top:15.95pt;width:455.5pt;height:29pt;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" fillcolor="#72a331">
                <v:fill opacity="13107f"/>
                <v:textbox inset=",7.2pt,,7.2pt">
                  <w:txbxContent>
                    <w:p w14:paraId="5A13D1F4" w14:textId="77777777" w:rsidR="00354A44" w:rsidRPr="003B7CC0" w:rsidRDefault="00354A44" w:rsidP="00354A44">
                      <w:r>
                        <w:rPr>
                          <w:b/>
                        </w:rPr>
                        <w:t>Note:</w:t>
                      </w:r>
                      <w:r>
                        <w:t xml:space="preserve"> There is no participation required for clients receiving FCS - Supportive Housing services.</w:t>
                      </w:r>
                    </w:p>
                  </w:txbxContent>
                </v:textbox>
                <w10:wrap type="square" anchorx="margin"/>
              </v:shape>
            </w:pict>
          </mc:Fallback>
        </mc:AlternateContent>
      </w:r>
    </w:p>
    <w:p w14:paraId="498FE31D" w14:textId="77777777" w:rsidR="00354A44" w:rsidRDefault="00354A44" w:rsidP="00354A44">
      <w:pPr>
        <w:pStyle w:val="Default"/>
        <w:rPr>
          <w:rFonts w:asciiTheme="minorHAnsi" w:hAnsiTheme="minorHAnsi" w:cstheme="minorHAnsi"/>
          <w:sz w:val="22"/>
          <w:szCs w:val="22"/>
        </w:rPr>
      </w:pPr>
    </w:p>
    <w:p w14:paraId="3008AA6D" w14:textId="77777777" w:rsidR="00354A44" w:rsidRPr="003B3DCA" w:rsidRDefault="00354A44" w:rsidP="00354A44">
      <w:pPr>
        <w:pStyle w:val="Heading4"/>
        <w:rPr>
          <w:rFonts w:asciiTheme="minorHAnsi" w:hAnsiTheme="minorHAnsi"/>
          <w:i w:val="0"/>
          <w:iCs w:val="0"/>
          <w:color w:val="auto"/>
          <w:sz w:val="26"/>
          <w:szCs w:val="26"/>
          <w:u w:val="single"/>
        </w:rPr>
      </w:pPr>
      <w:bookmarkStart w:id="25" w:name="_Can_a_DDA_1"/>
      <w:bookmarkEnd w:id="25"/>
      <w:r w:rsidRPr="003B3DCA">
        <w:rPr>
          <w:rFonts w:asciiTheme="minorHAnsi" w:hAnsiTheme="minorHAnsi" w:cstheme="minorHAnsi"/>
          <w:i w:val="0"/>
          <w:iCs w:val="0"/>
          <w:color w:val="auto"/>
          <w:sz w:val="26"/>
          <w:szCs w:val="26"/>
          <w:u w:val="single"/>
        </w:rPr>
        <w:t>Can a DDA services recipient receive FCS-SH Services?</w:t>
      </w:r>
    </w:p>
    <w:p w14:paraId="577ED7BC" w14:textId="2361B0D7" w:rsidR="00354A44" w:rsidRDefault="00354A44" w:rsidP="00354A44">
      <w:pPr>
        <w:pStyle w:val="NoSpacing"/>
      </w:pPr>
      <w:r w:rsidRPr="00D25EED">
        <w:t xml:space="preserve">An individual receiving DDA services may be eligible for FCS Supportive Housing services. Such individuals must be found to meet an eligible health need and a risk factor. Individuals </w:t>
      </w:r>
      <w:r>
        <w:t>dually eligible for</w:t>
      </w:r>
      <w:r w:rsidRPr="00D25EED">
        <w:t xml:space="preserve"> DDA and ALTSA services are eligible for FCS through the long-term care eligibility pathway if they also meet a risk factor. Individuals only receiving DDA services could also be found eligible with a mental health diagnosis/substance abuse </w:t>
      </w:r>
      <w:r w:rsidR="00D12265" w:rsidRPr="00D25EED">
        <w:t>disorder or</w:t>
      </w:r>
      <w:r w:rsidRPr="00D25EED">
        <w:t xml:space="preserve"> experiencing homelessness with a disability determined by a coordinated entry assessment and an accompanying risk factor.</w:t>
      </w:r>
      <w:r>
        <w:t xml:space="preserve"> Please refer to </w:t>
      </w:r>
      <w:r w:rsidR="00D12265">
        <w:t>Wellpoint for</w:t>
      </w:r>
      <w:r>
        <w:t xml:space="preserve"> specific eligibility questions. They can be reached directly by phone: 1-844-451-2828 or email FCSTPA@wellpoint.com.</w:t>
      </w:r>
    </w:p>
    <w:p w14:paraId="382733B8" w14:textId="77777777" w:rsidR="00354A44" w:rsidRPr="003A463D" w:rsidRDefault="00354A44" w:rsidP="00354A44">
      <w:pPr>
        <w:pStyle w:val="NoSpacing"/>
      </w:pPr>
    </w:p>
    <w:p w14:paraId="52F7ED50" w14:textId="77777777" w:rsidR="00354A44" w:rsidRPr="003B3DCA" w:rsidRDefault="00354A44" w:rsidP="00354A44">
      <w:pPr>
        <w:pStyle w:val="Heading4"/>
        <w:rPr>
          <w:rFonts w:asciiTheme="minorHAnsi" w:hAnsiTheme="minorHAnsi"/>
          <w:i w:val="0"/>
          <w:iCs w:val="0"/>
          <w:color w:val="auto"/>
          <w:sz w:val="26"/>
          <w:szCs w:val="26"/>
          <w:u w:val="single"/>
        </w:rPr>
      </w:pPr>
      <w:bookmarkStart w:id="26" w:name="_What_about_Contracting?_1"/>
      <w:bookmarkEnd w:id="26"/>
      <w:r w:rsidRPr="003B3DCA">
        <w:rPr>
          <w:rFonts w:asciiTheme="minorHAnsi" w:hAnsiTheme="minorHAnsi"/>
          <w:i w:val="0"/>
          <w:iCs w:val="0"/>
          <w:color w:val="auto"/>
          <w:sz w:val="26"/>
          <w:szCs w:val="26"/>
          <w:u w:val="single"/>
        </w:rPr>
        <w:t>What about Contracting?</w:t>
      </w:r>
    </w:p>
    <w:p w14:paraId="0C57FD3E" w14:textId="77777777" w:rsidR="00354A44" w:rsidRDefault="00354A44" w:rsidP="00354A44">
      <w:pPr>
        <w:pStyle w:val="H2List"/>
        <w:numPr>
          <w:ilvl w:val="0"/>
          <w:numId w:val="0"/>
        </w:numPr>
        <w:rPr>
          <w:rFonts w:cstheme="minorHAnsi"/>
        </w:rPr>
      </w:pPr>
      <w:r>
        <w:rPr>
          <w:rFonts w:cstheme="minorHAnsi"/>
        </w:rPr>
        <w:t>Wellpoint</w:t>
      </w:r>
      <w:r w:rsidRPr="00BB3CF0">
        <w:rPr>
          <w:rFonts w:cstheme="minorHAnsi"/>
        </w:rPr>
        <w:t xml:space="preserve"> Washington Inc. was awarded the contract providing the Third-Party Administrator services fo</w:t>
      </w:r>
      <w:r>
        <w:rPr>
          <w:rFonts w:cstheme="minorHAnsi"/>
        </w:rPr>
        <w:t>r FCS</w:t>
      </w:r>
      <w:r w:rsidRPr="00BB3CF0">
        <w:rPr>
          <w:rFonts w:cstheme="minorHAnsi"/>
        </w:rPr>
        <w:t>. Providers interested in contrac</w:t>
      </w:r>
      <w:r>
        <w:rPr>
          <w:rFonts w:cstheme="minorHAnsi"/>
        </w:rPr>
        <w:t>ting for FC</w:t>
      </w:r>
      <w:r w:rsidRPr="00BB3CF0">
        <w:rPr>
          <w:rFonts w:cstheme="minorHAnsi"/>
        </w:rPr>
        <w:t xml:space="preserve">S should contact </w:t>
      </w:r>
      <w:r>
        <w:rPr>
          <w:rFonts w:cstheme="minorHAnsi"/>
        </w:rPr>
        <w:t>Wellpoint</w:t>
      </w:r>
      <w:r w:rsidRPr="00BB3CF0">
        <w:rPr>
          <w:rFonts w:cstheme="minorHAnsi"/>
        </w:rPr>
        <w:t xml:space="preserve"> directly by phone: 1-844-451-2828 or email </w:t>
      </w:r>
      <w:hyperlink r:id="rId47" w:history="1">
        <w:r w:rsidRPr="004C32E8">
          <w:rPr>
            <w:rStyle w:val="Hyperlink"/>
            <w:rFonts w:cstheme="minorHAnsi"/>
          </w:rPr>
          <w:t>FCSTPA@wellpoint.com</w:t>
        </w:r>
      </w:hyperlink>
      <w:r w:rsidRPr="00BB3CF0">
        <w:rPr>
          <w:rFonts w:cstheme="minorHAnsi"/>
        </w:rPr>
        <w:t>.</w:t>
      </w:r>
    </w:p>
    <w:p w14:paraId="16967655" w14:textId="77777777" w:rsidR="0028525D" w:rsidRDefault="0028525D" w:rsidP="00354A44">
      <w:pPr>
        <w:pStyle w:val="H2List"/>
        <w:numPr>
          <w:ilvl w:val="0"/>
          <w:numId w:val="0"/>
        </w:numPr>
        <w:rPr>
          <w:rFonts w:cstheme="minorHAnsi"/>
        </w:rPr>
      </w:pPr>
    </w:p>
    <w:p w14:paraId="17A5AECD" w14:textId="77777777" w:rsidR="0028525D" w:rsidRDefault="0028525D" w:rsidP="00354A44">
      <w:pPr>
        <w:pStyle w:val="H2List"/>
        <w:numPr>
          <w:ilvl w:val="0"/>
          <w:numId w:val="0"/>
        </w:numPr>
        <w:rPr>
          <w:rFonts w:cstheme="minorHAnsi"/>
        </w:rPr>
      </w:pPr>
    </w:p>
    <w:p w14:paraId="68252F40" w14:textId="2D1C05C5" w:rsidR="0028525D" w:rsidRPr="0016511C" w:rsidRDefault="0028525D" w:rsidP="0028525D">
      <w:pPr>
        <w:pStyle w:val="Heading2"/>
        <w:rPr>
          <w:color w:val="193F6F"/>
        </w:rPr>
      </w:pPr>
      <w:bookmarkStart w:id="27" w:name="_Toc197016348"/>
      <w:r>
        <w:rPr>
          <w:color w:val="193F6F"/>
        </w:rPr>
        <w:lastRenderedPageBreak/>
        <w:t xml:space="preserve">Supportive housing and </w:t>
      </w:r>
      <w:r w:rsidR="006237E5">
        <w:rPr>
          <w:color w:val="193F6F"/>
        </w:rPr>
        <w:t>C</w:t>
      </w:r>
      <w:r>
        <w:rPr>
          <w:color w:val="193F6F"/>
        </w:rPr>
        <w:t xml:space="preserve">ase </w:t>
      </w:r>
      <w:r w:rsidR="006237E5">
        <w:rPr>
          <w:color w:val="193F6F"/>
        </w:rPr>
        <w:t>C</w:t>
      </w:r>
      <w:r>
        <w:rPr>
          <w:color w:val="193F6F"/>
        </w:rPr>
        <w:t>oordination</w:t>
      </w:r>
      <w:bookmarkEnd w:id="27"/>
      <w:r>
        <w:rPr>
          <w:color w:val="193F6F"/>
        </w:rPr>
        <w:t xml:space="preserve">  </w:t>
      </w:r>
    </w:p>
    <w:p w14:paraId="142D25CA" w14:textId="77777777" w:rsidR="00354A44" w:rsidRPr="003B3DCA" w:rsidRDefault="00354A44" w:rsidP="00354A44">
      <w:pPr>
        <w:pStyle w:val="Heading4"/>
        <w:rPr>
          <w:rFonts w:asciiTheme="minorHAnsi" w:hAnsiTheme="minorHAnsi"/>
          <w:i w:val="0"/>
          <w:iCs w:val="0"/>
          <w:color w:val="auto"/>
          <w:sz w:val="26"/>
          <w:szCs w:val="26"/>
          <w:u w:val="single"/>
        </w:rPr>
      </w:pPr>
      <w:r w:rsidRPr="003B3DCA">
        <w:rPr>
          <w:rFonts w:asciiTheme="minorHAnsi" w:hAnsiTheme="minorHAnsi" w:cstheme="minorHAnsi"/>
          <w:i w:val="0"/>
          <w:iCs w:val="0"/>
          <w:color w:val="auto"/>
          <w:sz w:val="26"/>
          <w:szCs w:val="26"/>
          <w:u w:val="single"/>
        </w:rPr>
        <w:t>How do SH services and Long-Term Services and Supports (personal care, client training, community transition services, etc.) complement each other?</w:t>
      </w:r>
    </w:p>
    <w:p w14:paraId="230F7FBD" w14:textId="77777777" w:rsidR="00354A44" w:rsidRPr="004D777A" w:rsidRDefault="00354A44" w:rsidP="00354A44">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SHPs</w:t>
      </w:r>
      <w:r w:rsidRPr="004D777A">
        <w:rPr>
          <w:rFonts w:asciiTheme="minorHAnsi" w:hAnsiTheme="minorHAnsi" w:cstheme="minorHAnsi"/>
          <w:sz w:val="22"/>
          <w:szCs w:val="22"/>
        </w:rPr>
        <w:t xml:space="preserve"> will need to coordinate closely with </w:t>
      </w:r>
      <w:r>
        <w:rPr>
          <w:rFonts w:asciiTheme="minorHAnsi" w:hAnsiTheme="minorHAnsi" w:cstheme="minorHAnsi"/>
          <w:sz w:val="22"/>
          <w:szCs w:val="22"/>
        </w:rPr>
        <w:t>c</w:t>
      </w:r>
      <w:r w:rsidRPr="004D777A">
        <w:rPr>
          <w:rFonts w:asciiTheme="minorHAnsi" w:hAnsiTheme="minorHAnsi" w:cstheme="minorHAnsi"/>
          <w:sz w:val="22"/>
          <w:szCs w:val="22"/>
        </w:rPr>
        <w:t xml:space="preserve">ase </w:t>
      </w:r>
      <w:r>
        <w:rPr>
          <w:rFonts w:asciiTheme="minorHAnsi" w:hAnsiTheme="minorHAnsi" w:cstheme="minorHAnsi"/>
          <w:sz w:val="22"/>
          <w:szCs w:val="22"/>
        </w:rPr>
        <w:t>m</w:t>
      </w:r>
      <w:r w:rsidRPr="004D777A">
        <w:rPr>
          <w:rFonts w:asciiTheme="minorHAnsi" w:hAnsiTheme="minorHAnsi" w:cstheme="minorHAnsi"/>
          <w:sz w:val="22"/>
          <w:szCs w:val="22"/>
        </w:rPr>
        <w:t>anagers to ensure all necessary LT</w:t>
      </w:r>
      <w:r>
        <w:rPr>
          <w:rFonts w:asciiTheme="minorHAnsi" w:hAnsiTheme="minorHAnsi" w:cstheme="minorHAnsi"/>
          <w:sz w:val="22"/>
          <w:szCs w:val="22"/>
        </w:rPr>
        <w:t>SS</w:t>
      </w:r>
      <w:r w:rsidRPr="004D777A">
        <w:rPr>
          <w:rFonts w:asciiTheme="minorHAnsi" w:hAnsiTheme="minorHAnsi" w:cstheme="minorHAnsi"/>
          <w:sz w:val="22"/>
          <w:szCs w:val="22"/>
        </w:rPr>
        <w:t xml:space="preserve"> services are authorized. Clients who are eligible for LTSS may receive MPC, CFC, CFC + COPES</w:t>
      </w:r>
      <w:r>
        <w:rPr>
          <w:rFonts w:asciiTheme="minorHAnsi" w:hAnsiTheme="minorHAnsi" w:cstheme="minorHAnsi"/>
          <w:sz w:val="22"/>
          <w:szCs w:val="22"/>
        </w:rPr>
        <w:t>,</w:t>
      </w:r>
      <w:r w:rsidRPr="004D777A">
        <w:rPr>
          <w:rFonts w:asciiTheme="minorHAnsi" w:hAnsiTheme="minorHAnsi" w:cstheme="minorHAnsi"/>
          <w:sz w:val="22"/>
          <w:szCs w:val="22"/>
        </w:rPr>
        <w:t xml:space="preserve"> RCL </w:t>
      </w:r>
      <w:r>
        <w:rPr>
          <w:rFonts w:asciiTheme="minorHAnsi" w:hAnsiTheme="minorHAnsi" w:cstheme="minorHAnsi"/>
          <w:sz w:val="22"/>
          <w:szCs w:val="22"/>
        </w:rPr>
        <w:t xml:space="preserve">and RSW </w:t>
      </w:r>
      <w:r w:rsidRPr="004D777A">
        <w:rPr>
          <w:rFonts w:asciiTheme="minorHAnsi" w:hAnsiTheme="minorHAnsi" w:cstheme="minorHAnsi"/>
          <w:sz w:val="22"/>
          <w:szCs w:val="22"/>
        </w:rPr>
        <w:t xml:space="preserve">services while receiving Supportive Housing services. </w:t>
      </w:r>
    </w:p>
    <w:p w14:paraId="24A448D5" w14:textId="77777777" w:rsidR="00354A44" w:rsidRPr="00F90373" w:rsidRDefault="00354A44" w:rsidP="00D12265">
      <w:pPr>
        <w:pStyle w:val="ListParagraph"/>
        <w:numPr>
          <w:ilvl w:val="0"/>
          <w:numId w:val="0"/>
        </w:numPr>
        <w:ind w:left="720"/>
        <w:rPr>
          <w:rFonts w:asciiTheme="minorHAnsi" w:hAnsiTheme="minorHAnsi" w:cstheme="minorHAnsi"/>
          <w:highlight w:val="cyan"/>
        </w:rPr>
      </w:pPr>
    </w:p>
    <w:p w14:paraId="4D8ADEAE" w14:textId="77777777" w:rsidR="00354A44" w:rsidRDefault="00354A44" w:rsidP="00CA21B2">
      <w:pPr>
        <w:pStyle w:val="ListParagraph"/>
        <w:numPr>
          <w:ilvl w:val="0"/>
          <w:numId w:val="27"/>
        </w:numPr>
        <w:rPr>
          <w:rFonts w:asciiTheme="minorHAnsi" w:hAnsiTheme="minorHAnsi" w:cstheme="minorHAnsi"/>
        </w:rPr>
      </w:pPr>
      <w:r w:rsidRPr="004D777A">
        <w:rPr>
          <w:rFonts w:asciiTheme="minorHAnsi" w:hAnsiTheme="minorHAnsi" w:cstheme="minorHAnsi"/>
        </w:rPr>
        <w:t xml:space="preserve">Based on the </w:t>
      </w:r>
      <w:r>
        <w:rPr>
          <w:rFonts w:asciiTheme="minorHAnsi" w:hAnsiTheme="minorHAnsi" w:cstheme="minorHAnsi"/>
        </w:rPr>
        <w:t>LTSS program the client is eligible for, Community Supports: Goods and Services may be considered.</w:t>
      </w:r>
    </w:p>
    <w:p w14:paraId="638DA81A" w14:textId="77777777" w:rsidR="00354A44" w:rsidRDefault="00354A44" w:rsidP="00CA21B2">
      <w:pPr>
        <w:pStyle w:val="ListParagraph"/>
        <w:numPr>
          <w:ilvl w:val="1"/>
          <w:numId w:val="27"/>
        </w:numPr>
        <w:rPr>
          <w:rFonts w:asciiTheme="minorHAnsi" w:hAnsiTheme="minorHAnsi" w:cstheme="minorHAnsi"/>
        </w:rPr>
      </w:pPr>
      <w:hyperlink r:id="rId48" w:history="1">
        <w:r w:rsidRPr="00012FD2">
          <w:rPr>
            <w:rStyle w:val="Hyperlink"/>
            <w:rFonts w:asciiTheme="minorHAnsi" w:hAnsiTheme="minorHAnsi" w:cstheme="minorHAnsi"/>
          </w:rPr>
          <w:t>LTC Manual Chapter 7b</w:t>
        </w:r>
      </w:hyperlink>
      <w:r>
        <w:rPr>
          <w:rFonts w:asciiTheme="minorHAnsi" w:hAnsiTheme="minorHAnsi" w:cstheme="minorHAnsi"/>
        </w:rPr>
        <w:t xml:space="preserve"> discusses the Community First Choice (CFC) Community Transition Services (CTS) and its eligibility parameters</w:t>
      </w:r>
    </w:p>
    <w:p w14:paraId="4C76E70E" w14:textId="77777777" w:rsidR="00354A44" w:rsidRDefault="00354A44" w:rsidP="00CA21B2">
      <w:pPr>
        <w:pStyle w:val="ListParagraph"/>
        <w:numPr>
          <w:ilvl w:val="1"/>
          <w:numId w:val="27"/>
        </w:numPr>
        <w:rPr>
          <w:rFonts w:asciiTheme="minorHAnsi" w:hAnsiTheme="minorHAnsi" w:cstheme="minorHAnsi"/>
        </w:rPr>
      </w:pPr>
      <w:r>
        <w:rPr>
          <w:rFonts w:asciiTheme="minorHAnsi" w:hAnsiTheme="minorHAnsi" w:cstheme="minorHAnsi"/>
        </w:rPr>
        <w:t>As for Community Transition and Sustainability Services (CTSS), dependent on client’s eligibility and the situation, see:</w:t>
      </w:r>
    </w:p>
    <w:p w14:paraId="088AD65C" w14:textId="3B4FAA00" w:rsidR="00354A44" w:rsidRDefault="00C50434" w:rsidP="00CA21B2">
      <w:pPr>
        <w:pStyle w:val="ListParagraph"/>
        <w:numPr>
          <w:ilvl w:val="2"/>
          <w:numId w:val="27"/>
        </w:numPr>
        <w:rPr>
          <w:rFonts w:asciiTheme="minorHAnsi" w:hAnsiTheme="minorHAnsi" w:cstheme="minorHAnsi"/>
        </w:rPr>
      </w:pPr>
      <w:r>
        <w:rPr>
          <w:rFonts w:asciiTheme="minorHAnsi" w:hAnsiTheme="minorHAnsi" w:cstheme="minorHAnsi"/>
        </w:rPr>
        <w:t>LTC Manual Chapter 6D</w:t>
      </w:r>
      <w:r w:rsidR="00354A44">
        <w:rPr>
          <w:rFonts w:asciiTheme="minorHAnsi" w:hAnsiTheme="minorHAnsi" w:cstheme="minorHAnsi"/>
        </w:rPr>
        <w:t xml:space="preserve"> for coverage under </w:t>
      </w:r>
      <w:r>
        <w:rPr>
          <w:rFonts w:asciiTheme="minorHAnsi" w:hAnsiTheme="minorHAnsi" w:cstheme="minorHAnsi"/>
        </w:rPr>
        <w:t>Housing &amp; Employment Stabilization Services</w:t>
      </w:r>
    </w:p>
    <w:p w14:paraId="514E4BD5" w14:textId="77777777" w:rsidR="00354A44" w:rsidRDefault="00354A44" w:rsidP="00CA21B2">
      <w:pPr>
        <w:pStyle w:val="ListParagraph"/>
        <w:numPr>
          <w:ilvl w:val="2"/>
          <w:numId w:val="27"/>
        </w:numPr>
        <w:rPr>
          <w:rFonts w:asciiTheme="minorHAnsi" w:hAnsiTheme="minorHAnsi" w:cstheme="minorHAnsi"/>
        </w:rPr>
      </w:pPr>
      <w:hyperlink r:id="rId49" w:history="1">
        <w:r w:rsidRPr="00012FD2">
          <w:rPr>
            <w:rStyle w:val="Hyperlink"/>
            <w:rFonts w:asciiTheme="minorHAnsi" w:hAnsiTheme="minorHAnsi" w:cstheme="minorHAnsi"/>
          </w:rPr>
          <w:t>LTC Manual Chapter 7d</w:t>
        </w:r>
      </w:hyperlink>
      <w:r>
        <w:rPr>
          <w:rFonts w:asciiTheme="minorHAnsi" w:hAnsiTheme="minorHAnsi" w:cstheme="minorHAnsi"/>
        </w:rPr>
        <w:t xml:space="preserve"> for COPES eligibility </w:t>
      </w:r>
    </w:p>
    <w:p w14:paraId="43BFFE00" w14:textId="77777777" w:rsidR="00354A44" w:rsidRDefault="00354A44" w:rsidP="00CA21B2">
      <w:pPr>
        <w:pStyle w:val="ListParagraph"/>
        <w:numPr>
          <w:ilvl w:val="2"/>
          <w:numId w:val="27"/>
        </w:numPr>
        <w:rPr>
          <w:rFonts w:asciiTheme="minorHAnsi" w:hAnsiTheme="minorHAnsi" w:cstheme="minorHAnsi"/>
        </w:rPr>
      </w:pPr>
      <w:hyperlink r:id="rId50" w:history="1">
        <w:r w:rsidRPr="00012FD2">
          <w:rPr>
            <w:rStyle w:val="Hyperlink"/>
            <w:rFonts w:asciiTheme="minorHAnsi" w:hAnsiTheme="minorHAnsi" w:cstheme="minorHAnsi"/>
          </w:rPr>
          <w:t>LTC Manual Chapter 29</w:t>
        </w:r>
      </w:hyperlink>
      <w:r>
        <w:rPr>
          <w:rFonts w:asciiTheme="minorHAnsi" w:hAnsiTheme="minorHAnsi" w:cstheme="minorHAnsi"/>
        </w:rPr>
        <w:t xml:space="preserve"> for coverage under RCL</w:t>
      </w:r>
    </w:p>
    <w:p w14:paraId="378014C0" w14:textId="77777777" w:rsidR="00354A44" w:rsidRPr="004B7A12" w:rsidRDefault="00354A44" w:rsidP="00CA21B2">
      <w:pPr>
        <w:pStyle w:val="ListParagraph"/>
        <w:numPr>
          <w:ilvl w:val="1"/>
          <w:numId w:val="27"/>
        </w:numPr>
        <w:rPr>
          <w:rFonts w:asciiTheme="minorHAnsi" w:hAnsiTheme="minorHAnsi" w:cstheme="minorHAnsi"/>
        </w:rPr>
      </w:pPr>
      <w:r>
        <w:rPr>
          <w:rFonts w:asciiTheme="minorHAnsi" w:hAnsiTheme="minorHAnsi" w:cstheme="minorHAnsi"/>
        </w:rPr>
        <w:t xml:space="preserve">ALTSA </w:t>
      </w:r>
      <w:r w:rsidRPr="004D777A">
        <w:rPr>
          <w:rFonts w:asciiTheme="minorHAnsi" w:hAnsiTheme="minorHAnsi" w:cstheme="minorHAnsi"/>
        </w:rPr>
        <w:t xml:space="preserve">Supportive Housing </w:t>
      </w:r>
      <w:r>
        <w:rPr>
          <w:rFonts w:asciiTheme="minorHAnsi" w:hAnsiTheme="minorHAnsi" w:cstheme="minorHAnsi"/>
        </w:rPr>
        <w:t xml:space="preserve">Program </w:t>
      </w:r>
      <w:r w:rsidRPr="004D777A">
        <w:rPr>
          <w:rFonts w:asciiTheme="minorHAnsi" w:hAnsiTheme="minorHAnsi" w:cstheme="minorHAnsi"/>
        </w:rPr>
        <w:t>Managers are available to answer questions regarding accessing these resources.</w:t>
      </w:r>
    </w:p>
    <w:p w14:paraId="47A8DFEB" w14:textId="77777777" w:rsidR="00354A44" w:rsidRPr="004B7A12" w:rsidRDefault="00354A44" w:rsidP="00CA21B2">
      <w:pPr>
        <w:pStyle w:val="ListParagraph"/>
        <w:numPr>
          <w:ilvl w:val="0"/>
          <w:numId w:val="27"/>
        </w:numPr>
        <w:rPr>
          <w:rFonts w:asciiTheme="minorHAnsi" w:hAnsiTheme="minorHAnsi" w:cstheme="minorHAnsi"/>
        </w:rPr>
      </w:pPr>
      <w:r w:rsidRPr="004D777A">
        <w:rPr>
          <w:rFonts w:asciiTheme="minorHAnsi" w:hAnsiTheme="minorHAnsi" w:cstheme="minorHAnsi"/>
        </w:rPr>
        <w:t>The S</w:t>
      </w:r>
      <w:r>
        <w:rPr>
          <w:rFonts w:asciiTheme="minorHAnsi" w:hAnsiTheme="minorHAnsi" w:cstheme="minorHAnsi"/>
        </w:rPr>
        <w:t>HP</w:t>
      </w:r>
      <w:r w:rsidRPr="004D777A">
        <w:rPr>
          <w:rFonts w:asciiTheme="minorHAnsi" w:hAnsiTheme="minorHAnsi" w:cstheme="minorHAnsi"/>
        </w:rPr>
        <w:t xml:space="preserve"> should be in contact with the </w:t>
      </w:r>
      <w:r>
        <w:rPr>
          <w:rFonts w:asciiTheme="minorHAnsi" w:hAnsiTheme="minorHAnsi" w:cstheme="minorHAnsi"/>
        </w:rPr>
        <w:t>c</w:t>
      </w:r>
      <w:r w:rsidRPr="004D777A">
        <w:rPr>
          <w:rFonts w:asciiTheme="minorHAnsi" w:hAnsiTheme="minorHAnsi" w:cstheme="minorHAnsi"/>
        </w:rPr>
        <w:t xml:space="preserve">ase </w:t>
      </w:r>
      <w:r>
        <w:rPr>
          <w:rFonts w:asciiTheme="minorHAnsi" w:hAnsiTheme="minorHAnsi" w:cstheme="minorHAnsi"/>
        </w:rPr>
        <w:t>m</w:t>
      </w:r>
      <w:r w:rsidRPr="004D777A">
        <w:rPr>
          <w:rFonts w:asciiTheme="minorHAnsi" w:hAnsiTheme="minorHAnsi" w:cstheme="minorHAnsi"/>
        </w:rPr>
        <w:t xml:space="preserve">anager as well as the </w:t>
      </w:r>
      <w:r>
        <w:rPr>
          <w:rFonts w:asciiTheme="minorHAnsi" w:hAnsiTheme="minorHAnsi" w:cstheme="minorHAnsi"/>
        </w:rPr>
        <w:t xml:space="preserve">ALTSA </w:t>
      </w:r>
      <w:r w:rsidRPr="004D777A">
        <w:rPr>
          <w:rFonts w:asciiTheme="minorHAnsi" w:hAnsiTheme="minorHAnsi" w:cstheme="minorHAnsi"/>
        </w:rPr>
        <w:t>Supportive Housing</w:t>
      </w:r>
      <w:r>
        <w:rPr>
          <w:rFonts w:asciiTheme="minorHAnsi" w:hAnsiTheme="minorHAnsi" w:cstheme="minorHAnsi"/>
        </w:rPr>
        <w:t xml:space="preserve"> Program Manager to provide updates. The case manager should document communication as a service episode record (SER).</w:t>
      </w:r>
    </w:p>
    <w:p w14:paraId="34A30FDE" w14:textId="77777777" w:rsidR="00354A44" w:rsidRPr="004D777A" w:rsidRDefault="00354A44" w:rsidP="00CA21B2">
      <w:pPr>
        <w:pStyle w:val="ListParagraph"/>
        <w:numPr>
          <w:ilvl w:val="0"/>
          <w:numId w:val="27"/>
        </w:numPr>
        <w:rPr>
          <w:rFonts w:asciiTheme="minorHAnsi" w:hAnsiTheme="minorHAnsi" w:cstheme="minorHAnsi"/>
        </w:rPr>
      </w:pPr>
      <w:r w:rsidRPr="004D777A">
        <w:rPr>
          <w:rFonts w:asciiTheme="minorHAnsi" w:hAnsiTheme="minorHAnsi" w:cstheme="minorHAnsi"/>
        </w:rPr>
        <w:t xml:space="preserve">In partnership with the </w:t>
      </w:r>
      <w:r>
        <w:rPr>
          <w:rFonts w:asciiTheme="minorHAnsi" w:hAnsiTheme="minorHAnsi" w:cstheme="minorHAnsi"/>
        </w:rPr>
        <w:t>SHP</w:t>
      </w:r>
      <w:r w:rsidRPr="004D777A">
        <w:rPr>
          <w:rFonts w:asciiTheme="minorHAnsi" w:hAnsiTheme="minorHAnsi" w:cstheme="minorHAnsi"/>
        </w:rPr>
        <w:t>, any purchases made on behalf of the individual to assist with community transition and sustainability as well as any subsequent reimbursemen</w:t>
      </w:r>
      <w:r>
        <w:rPr>
          <w:rFonts w:asciiTheme="minorHAnsi" w:hAnsiTheme="minorHAnsi" w:cstheme="minorHAnsi"/>
        </w:rPr>
        <w:t>t processing will be completed</w:t>
      </w:r>
      <w:r w:rsidRPr="004D777A">
        <w:rPr>
          <w:rFonts w:asciiTheme="minorHAnsi" w:hAnsiTheme="minorHAnsi" w:cstheme="minorHAnsi"/>
        </w:rPr>
        <w:t xml:space="preserve"> per regional policy. Any ETRs necessary for these </w:t>
      </w:r>
      <w:r>
        <w:rPr>
          <w:rFonts w:asciiTheme="minorHAnsi" w:hAnsiTheme="minorHAnsi" w:cstheme="minorHAnsi"/>
        </w:rPr>
        <w:t>good</w:t>
      </w:r>
      <w:r w:rsidRPr="004D777A">
        <w:rPr>
          <w:rFonts w:asciiTheme="minorHAnsi" w:hAnsiTheme="minorHAnsi" w:cstheme="minorHAnsi"/>
        </w:rPr>
        <w:t xml:space="preserve">s </w:t>
      </w:r>
      <w:r>
        <w:rPr>
          <w:rFonts w:asciiTheme="minorHAnsi" w:hAnsiTheme="minorHAnsi" w:cstheme="minorHAnsi"/>
        </w:rPr>
        <w:t>and services will be completed</w:t>
      </w:r>
      <w:r w:rsidRPr="004D777A">
        <w:rPr>
          <w:rFonts w:asciiTheme="minorHAnsi" w:hAnsiTheme="minorHAnsi" w:cstheme="minorHAnsi"/>
        </w:rPr>
        <w:t xml:space="preserve"> per regional policy.</w:t>
      </w:r>
    </w:p>
    <w:p w14:paraId="6EA474CA" w14:textId="77777777" w:rsidR="00354A44" w:rsidRDefault="00354A44" w:rsidP="00CA21B2">
      <w:pPr>
        <w:pStyle w:val="ListParagraph"/>
        <w:numPr>
          <w:ilvl w:val="0"/>
          <w:numId w:val="27"/>
        </w:numPr>
        <w:rPr>
          <w:rFonts w:asciiTheme="minorHAnsi" w:hAnsiTheme="minorHAnsi" w:cstheme="minorHAnsi"/>
        </w:rPr>
      </w:pPr>
      <w:r w:rsidRPr="004D777A">
        <w:rPr>
          <w:rFonts w:asciiTheme="minorHAnsi" w:hAnsiTheme="minorHAnsi" w:cstheme="minorHAnsi"/>
        </w:rPr>
        <w:t xml:space="preserve">If the individual is eligible for long term services </w:t>
      </w:r>
      <w:r w:rsidRPr="00012FD2">
        <w:rPr>
          <w:rFonts w:asciiTheme="minorHAnsi" w:hAnsiTheme="minorHAnsi" w:cstheme="minorHAnsi"/>
        </w:rPr>
        <w:t xml:space="preserve">based primarily on a psychiatric condition </w:t>
      </w:r>
      <w:r>
        <w:rPr>
          <w:rFonts w:asciiTheme="minorHAnsi" w:hAnsiTheme="minorHAnsi" w:cstheme="minorHAnsi"/>
        </w:rPr>
        <w:t xml:space="preserve">and the </w:t>
      </w:r>
      <w:r w:rsidRPr="00012FD2">
        <w:rPr>
          <w:rFonts w:asciiTheme="minorHAnsi" w:hAnsiTheme="minorHAnsi" w:cstheme="minorHAnsi"/>
        </w:rPr>
        <w:t>criteria in</w:t>
      </w:r>
      <w:r>
        <w:rPr>
          <w:rFonts w:asciiTheme="minorHAnsi" w:hAnsiTheme="minorHAnsi" w:cstheme="minorHAnsi"/>
        </w:rPr>
        <w:t xml:space="preserve">dicated in </w:t>
      </w:r>
      <w:hyperlink r:id="rId51" w:history="1">
        <w:r w:rsidRPr="00012FD2">
          <w:rPr>
            <w:rStyle w:val="Hyperlink"/>
            <w:rFonts w:asciiTheme="minorHAnsi" w:hAnsiTheme="minorHAnsi" w:cstheme="minorHAnsi"/>
          </w:rPr>
          <w:t>LTC Manual Chapter 7h</w:t>
        </w:r>
      </w:hyperlink>
      <w:r>
        <w:rPr>
          <w:rFonts w:asciiTheme="minorHAnsi" w:hAnsiTheme="minorHAnsi" w:cstheme="minorHAnsi"/>
        </w:rPr>
        <w:t>,</w:t>
      </w:r>
      <w:r w:rsidRPr="004D777A">
        <w:rPr>
          <w:rFonts w:asciiTheme="minorHAnsi" w:hAnsiTheme="minorHAnsi" w:cstheme="minorHAnsi"/>
        </w:rPr>
        <w:t xml:space="preserve"> the case manager will follow the process as outlined in </w:t>
      </w:r>
      <w:r>
        <w:rPr>
          <w:rFonts w:asciiTheme="minorHAnsi" w:hAnsiTheme="minorHAnsi" w:cstheme="minorHAnsi"/>
        </w:rPr>
        <w:t xml:space="preserve">LTC Manual </w:t>
      </w:r>
      <w:hyperlink r:id="rId52" w:history="1">
        <w:r w:rsidRPr="008F56E6">
          <w:rPr>
            <w:rStyle w:val="Hyperlink"/>
            <w:rFonts w:asciiTheme="minorHAnsi" w:hAnsiTheme="minorHAnsi" w:cstheme="minorHAnsi"/>
          </w:rPr>
          <w:t>Chapter 7h</w:t>
        </w:r>
      </w:hyperlink>
      <w:r w:rsidRPr="004D777A">
        <w:rPr>
          <w:rFonts w:asciiTheme="minorHAnsi" w:hAnsiTheme="minorHAnsi" w:cstheme="minorHAnsi"/>
        </w:rPr>
        <w:t xml:space="preserve"> for </w:t>
      </w:r>
      <w:r>
        <w:rPr>
          <w:rFonts w:asciiTheme="minorHAnsi" w:hAnsiTheme="minorHAnsi" w:cstheme="minorHAnsi"/>
        </w:rPr>
        <w:t>requesting funding from the MCO</w:t>
      </w:r>
      <w:r w:rsidRPr="004D777A">
        <w:rPr>
          <w:rFonts w:asciiTheme="minorHAnsi" w:hAnsiTheme="minorHAnsi" w:cstheme="minorHAnsi"/>
        </w:rPr>
        <w:t xml:space="preserve"> </w:t>
      </w:r>
      <w:r>
        <w:rPr>
          <w:rFonts w:asciiTheme="minorHAnsi" w:hAnsiTheme="minorHAnsi" w:cstheme="minorHAnsi"/>
        </w:rPr>
        <w:t xml:space="preserve">to cover the client’s personal care. </w:t>
      </w:r>
    </w:p>
    <w:p w14:paraId="36214B9D" w14:textId="77777777" w:rsidR="00354A44" w:rsidRPr="004D777A" w:rsidRDefault="00354A44" w:rsidP="00D12265">
      <w:pPr>
        <w:pStyle w:val="ListParagraph"/>
        <w:numPr>
          <w:ilvl w:val="0"/>
          <w:numId w:val="0"/>
        </w:numPr>
        <w:ind w:left="900"/>
        <w:rPr>
          <w:rFonts w:asciiTheme="minorHAnsi" w:hAnsiTheme="minorHAnsi" w:cstheme="minorHAnsi"/>
        </w:rPr>
      </w:pPr>
    </w:p>
    <w:p w14:paraId="365EA4F8" w14:textId="77777777" w:rsidR="00354A44" w:rsidRPr="00C50434" w:rsidRDefault="00354A44" w:rsidP="00354A44">
      <w:pPr>
        <w:pStyle w:val="Heading4"/>
        <w:rPr>
          <w:rFonts w:asciiTheme="minorHAnsi" w:hAnsiTheme="minorHAnsi" w:cstheme="minorHAnsi"/>
          <w:i w:val="0"/>
          <w:iCs w:val="0"/>
          <w:color w:val="auto"/>
          <w:sz w:val="26"/>
          <w:szCs w:val="26"/>
          <w:u w:val="single"/>
        </w:rPr>
      </w:pPr>
      <w:r w:rsidRPr="00C50434">
        <w:rPr>
          <w:rFonts w:asciiTheme="minorHAnsi" w:hAnsiTheme="minorHAnsi" w:cstheme="minorHAnsi"/>
          <w:i w:val="0"/>
          <w:iCs w:val="0"/>
          <w:color w:val="auto"/>
          <w:sz w:val="26"/>
          <w:szCs w:val="26"/>
          <w:u w:val="single"/>
        </w:rPr>
        <w:t>If someone receiving Supportive Housing services “refuses” or declines personal care, do I need to close the case for all services?</w:t>
      </w:r>
    </w:p>
    <w:p w14:paraId="67EB9D40" w14:textId="77777777" w:rsidR="00354A44" w:rsidRDefault="00354A44" w:rsidP="00354A44">
      <w:r>
        <w:t xml:space="preserve">No, you do not need to close the case for all services if a client “refuses” or declines personal care. </w:t>
      </w:r>
      <w:r w:rsidRPr="00E47753">
        <w:t xml:space="preserve">No authority or regulation states that a case must be closed if the individual does not receive personal care. </w:t>
      </w:r>
      <w:r w:rsidRPr="00963120">
        <w:t xml:space="preserve">Individuals eligible for ALTSA </w:t>
      </w:r>
      <w:r>
        <w:t>Supportive Housing</w:t>
      </w:r>
      <w:r w:rsidRPr="00963120">
        <w:t xml:space="preserve"> </w:t>
      </w:r>
      <w:r>
        <w:t>s</w:t>
      </w:r>
      <w:r w:rsidRPr="00963120">
        <w:t>ervices may struggle with obtaining or maintaining a caregiver. Certain individuals may have behavioral health challenges</w:t>
      </w:r>
      <w:r>
        <w:t xml:space="preserve">, </w:t>
      </w:r>
      <w:r w:rsidRPr="00963120">
        <w:t>and/or struggle with homelessness. Services other than Personal Care</w:t>
      </w:r>
      <w:r>
        <w:t>, such as Supportive Housing,</w:t>
      </w:r>
      <w:r w:rsidRPr="00963120">
        <w:t xml:space="preserve"> may allow providers to assertively engage with clients and work with them to decide which services or interventions could enable them to reach or maintain stability</w:t>
      </w:r>
      <w:r>
        <w:t xml:space="preserve">. During the </w:t>
      </w:r>
      <w:proofErr w:type="gramStart"/>
      <w:r>
        <w:t>period of time</w:t>
      </w:r>
      <w:proofErr w:type="gramEnd"/>
      <w:r>
        <w:t xml:space="preserve"> when a client is adjusting to the idea of utilizing services, it is important to keep the case open.</w:t>
      </w:r>
    </w:p>
    <w:p w14:paraId="54FC9450" w14:textId="77777777" w:rsidR="00354A44" w:rsidRPr="00DC57AB" w:rsidRDefault="00354A44" w:rsidP="00354A44">
      <w:pPr>
        <w:widowControl w:val="0"/>
        <w:rPr>
          <w:rFonts w:cstheme="minorHAnsi"/>
        </w:rPr>
      </w:pPr>
      <w:r w:rsidRPr="00DC57AB">
        <w:rPr>
          <w:rFonts w:cstheme="minorHAnsi"/>
        </w:rPr>
        <w:t>Before closing out a case</w:t>
      </w:r>
      <w:r>
        <w:rPr>
          <w:rFonts w:cstheme="minorHAnsi"/>
        </w:rPr>
        <w:t>,</w:t>
      </w:r>
      <w:r w:rsidRPr="00DC57AB">
        <w:rPr>
          <w:rFonts w:cstheme="minorHAnsi"/>
        </w:rPr>
        <w:t xml:space="preserve"> consider the following: </w:t>
      </w:r>
    </w:p>
    <w:p w14:paraId="78D2A8C3" w14:textId="77777777" w:rsidR="00354A44" w:rsidRPr="008A41F7" w:rsidRDefault="00354A44" w:rsidP="00CA21B2">
      <w:pPr>
        <w:pStyle w:val="ListParagraph"/>
        <w:widowControl w:val="0"/>
        <w:numPr>
          <w:ilvl w:val="0"/>
          <w:numId w:val="28"/>
        </w:numPr>
        <w:contextualSpacing/>
        <w:rPr>
          <w:rFonts w:cstheme="minorHAnsi"/>
        </w:rPr>
      </w:pPr>
      <w:r w:rsidRPr="00135C92">
        <w:rPr>
          <w:rFonts w:asciiTheme="minorHAnsi" w:hAnsiTheme="minorHAnsi" w:cstheme="minorHAnsi"/>
        </w:rPr>
        <w:lastRenderedPageBreak/>
        <w:t>Certain community settings, client choice, or other situations may create a care plan where Personal Care is not feasible.</w:t>
      </w:r>
      <w:r>
        <w:rPr>
          <w:rFonts w:asciiTheme="minorHAnsi" w:hAnsiTheme="minorHAnsi" w:cstheme="minorHAnsi"/>
        </w:rPr>
        <w:t xml:space="preserve"> Has the possibility of setting up personal care in a non-traditional setting (e.g., shelter or hygiene station) been explored?</w:t>
      </w:r>
    </w:p>
    <w:p w14:paraId="44A129AA" w14:textId="77777777" w:rsidR="00354A44" w:rsidRPr="00F85E37" w:rsidRDefault="00354A44" w:rsidP="00CA21B2">
      <w:pPr>
        <w:pStyle w:val="ListParagraph"/>
        <w:widowControl w:val="0"/>
        <w:numPr>
          <w:ilvl w:val="0"/>
          <w:numId w:val="28"/>
        </w:numPr>
        <w:contextualSpacing/>
        <w:rPr>
          <w:rFonts w:asciiTheme="minorHAnsi" w:hAnsiTheme="minorHAnsi" w:cstheme="minorBidi"/>
        </w:rPr>
      </w:pPr>
      <w:r w:rsidRPr="008A41F7">
        <w:rPr>
          <w:rFonts w:asciiTheme="minorHAnsi" w:hAnsiTheme="minorHAnsi" w:cstheme="minorHAnsi"/>
        </w:rPr>
        <w:t xml:space="preserve">Other ALTSA services may be authorized </w:t>
      </w:r>
      <w:proofErr w:type="gramStart"/>
      <w:r w:rsidRPr="008A41F7">
        <w:rPr>
          <w:rFonts w:asciiTheme="minorHAnsi" w:hAnsiTheme="minorHAnsi" w:cstheme="minorHAnsi"/>
        </w:rPr>
        <w:t>in order to</w:t>
      </w:r>
      <w:proofErr w:type="gramEnd"/>
      <w:r w:rsidRPr="008A41F7">
        <w:rPr>
          <w:rFonts w:asciiTheme="minorHAnsi" w:hAnsiTheme="minorHAnsi" w:cstheme="minorHAnsi"/>
        </w:rPr>
        <w:t xml:space="preserve"> move an assessment to current and provide an official start date for services. Some examples of these services could be: </w:t>
      </w:r>
      <w:r>
        <w:rPr>
          <w:rFonts w:asciiTheme="minorHAnsi" w:hAnsiTheme="minorHAnsi" w:cstheme="minorHAnsi"/>
        </w:rPr>
        <w:t>GOSH</w:t>
      </w:r>
      <w:r w:rsidRPr="008A41F7">
        <w:rPr>
          <w:rFonts w:asciiTheme="minorHAnsi" w:hAnsiTheme="minorHAnsi" w:cstheme="minorHAnsi"/>
        </w:rPr>
        <w:t xml:space="preserve">, </w:t>
      </w:r>
      <w:r>
        <w:rPr>
          <w:rFonts w:asciiTheme="minorHAnsi" w:hAnsiTheme="minorHAnsi" w:cstheme="minorHAnsi"/>
        </w:rPr>
        <w:t xml:space="preserve">Wellness </w:t>
      </w:r>
      <w:r w:rsidRPr="008A41F7">
        <w:rPr>
          <w:rFonts w:asciiTheme="minorHAnsi" w:hAnsiTheme="minorHAnsi" w:cstheme="minorHAnsi"/>
        </w:rPr>
        <w:t>Newsletter</w:t>
      </w:r>
      <w:r>
        <w:rPr>
          <w:rFonts w:asciiTheme="minorHAnsi" w:hAnsiTheme="minorHAnsi" w:cstheme="minorHAnsi"/>
        </w:rPr>
        <w:t>, PERS, Behavioral Supports, DME</w:t>
      </w:r>
      <w:r w:rsidRPr="008A41F7">
        <w:rPr>
          <w:rFonts w:asciiTheme="minorHAnsi" w:hAnsiTheme="minorHAnsi" w:cstheme="minorHAnsi"/>
        </w:rPr>
        <w:t>, Skilled Nursing, Client Training, etc.</w:t>
      </w:r>
      <w:r>
        <w:rPr>
          <w:rFonts w:asciiTheme="minorHAnsi" w:hAnsiTheme="minorHAnsi" w:cstheme="minorHAnsi"/>
        </w:rPr>
        <w:t xml:space="preserve"> As a reminder, per Management Bulletin </w:t>
      </w:r>
      <w:hyperlink r:id="rId53" w:history="1">
        <w:r w:rsidRPr="00C578F2">
          <w:rPr>
            <w:rStyle w:val="Hyperlink"/>
            <w:rFonts w:asciiTheme="minorHAnsi" w:hAnsiTheme="minorHAnsi" w:cstheme="minorHAnsi"/>
          </w:rPr>
          <w:t>H18-056</w:t>
        </w:r>
      </w:hyperlink>
      <w:r>
        <w:rPr>
          <w:rFonts w:asciiTheme="minorHAnsi" w:hAnsiTheme="minorHAnsi" w:cstheme="minorHAnsi"/>
        </w:rPr>
        <w:t xml:space="preserve">, AAA’s are paid to case manage clients with </w:t>
      </w:r>
      <w:r>
        <w:rPr>
          <w:rFonts w:asciiTheme="minorHAnsi" w:hAnsiTheme="minorHAnsi" w:cstheme="minorHAnsi"/>
          <w:i/>
        </w:rPr>
        <w:t>any</w:t>
      </w:r>
      <w:r>
        <w:rPr>
          <w:rFonts w:asciiTheme="minorHAnsi" w:hAnsiTheme="minorHAnsi" w:cstheme="minorHAnsi"/>
        </w:rPr>
        <w:t xml:space="preserve"> open authorization for LTSS.</w:t>
      </w:r>
      <w:r w:rsidRPr="00B10FC6">
        <w:rPr>
          <w:rFonts w:cs="Arial"/>
          <w:u w:val="single"/>
        </w:rPr>
        <w:t xml:space="preserve">  </w:t>
      </w:r>
    </w:p>
    <w:p w14:paraId="75C83D17" w14:textId="77777777" w:rsidR="00354A44" w:rsidRPr="00135C92" w:rsidRDefault="00354A44" w:rsidP="00CA21B2">
      <w:pPr>
        <w:pStyle w:val="ListParagraph"/>
        <w:widowControl w:val="0"/>
        <w:numPr>
          <w:ilvl w:val="0"/>
          <w:numId w:val="28"/>
        </w:numPr>
        <w:contextualSpacing/>
        <w:rPr>
          <w:rFonts w:asciiTheme="minorHAnsi" w:hAnsiTheme="minorHAnsi" w:cstheme="minorBidi"/>
        </w:rPr>
      </w:pPr>
      <w:r w:rsidRPr="00135C92">
        <w:rPr>
          <w:rFonts w:asciiTheme="minorHAnsi" w:hAnsiTheme="minorHAnsi" w:cstheme="minorBidi"/>
        </w:rPr>
        <w:t xml:space="preserve">What supports do the collateral contacts (including formal and informal supports) report the client is utilizing? These supports should be captured in CARE. </w:t>
      </w:r>
    </w:p>
    <w:p w14:paraId="1DDC8F7F" w14:textId="77777777" w:rsidR="00354A44" w:rsidRPr="00963120" w:rsidRDefault="00354A44" w:rsidP="00CA21B2">
      <w:pPr>
        <w:pStyle w:val="ListParagraph"/>
        <w:widowControl w:val="0"/>
        <w:numPr>
          <w:ilvl w:val="0"/>
          <w:numId w:val="26"/>
        </w:numPr>
        <w:ind w:hanging="216"/>
        <w:contextualSpacing/>
        <w:rPr>
          <w:rFonts w:asciiTheme="minorHAnsi" w:hAnsiTheme="minorHAnsi" w:cstheme="minorBidi"/>
        </w:rPr>
      </w:pPr>
      <w:r w:rsidRPr="00963120">
        <w:rPr>
          <w:rFonts w:asciiTheme="minorHAnsi" w:hAnsiTheme="minorHAnsi" w:cstheme="minorBidi"/>
        </w:rPr>
        <w:t>Medication Management is a “look forward” screen. Will the client benefit from ongoing medication management assistance?</w:t>
      </w:r>
    </w:p>
    <w:p w14:paraId="3179C398" w14:textId="77777777" w:rsidR="00354A44" w:rsidRDefault="00354A44" w:rsidP="00CA21B2">
      <w:pPr>
        <w:pStyle w:val="ListParagraph"/>
        <w:widowControl w:val="0"/>
        <w:numPr>
          <w:ilvl w:val="0"/>
          <w:numId w:val="26"/>
        </w:numPr>
        <w:ind w:hanging="216"/>
        <w:contextualSpacing/>
        <w:rPr>
          <w:rFonts w:asciiTheme="minorHAnsi" w:hAnsiTheme="minorHAnsi" w:cstheme="minorBidi"/>
        </w:rPr>
      </w:pPr>
      <w:r w:rsidRPr="00963120">
        <w:rPr>
          <w:rFonts w:asciiTheme="minorHAnsi" w:hAnsiTheme="minorHAnsi" w:cstheme="minorBidi"/>
        </w:rPr>
        <w:t xml:space="preserve">What support services, outside of caregiving, will the client benefit from </w:t>
      </w:r>
      <w:proofErr w:type="gramStart"/>
      <w:r>
        <w:rPr>
          <w:rFonts w:asciiTheme="minorHAnsi" w:hAnsiTheme="minorHAnsi" w:cstheme="minorBidi"/>
        </w:rPr>
        <w:t xml:space="preserve">in order </w:t>
      </w:r>
      <w:r w:rsidRPr="00963120">
        <w:rPr>
          <w:rFonts w:asciiTheme="minorHAnsi" w:hAnsiTheme="minorHAnsi" w:cstheme="minorBidi"/>
        </w:rPr>
        <w:t>to</w:t>
      </w:r>
      <w:proofErr w:type="gramEnd"/>
      <w:r w:rsidRPr="00963120">
        <w:rPr>
          <w:rFonts w:asciiTheme="minorHAnsi" w:hAnsiTheme="minorHAnsi" w:cstheme="minorBidi"/>
        </w:rPr>
        <w:t xml:space="preserve"> stabilize community living?  </w:t>
      </w:r>
    </w:p>
    <w:p w14:paraId="27516A7F" w14:textId="77777777" w:rsidR="00354A44" w:rsidRDefault="00354A44" w:rsidP="00CA21B2">
      <w:pPr>
        <w:pStyle w:val="ListParagraph"/>
        <w:widowControl w:val="0"/>
        <w:numPr>
          <w:ilvl w:val="0"/>
          <w:numId w:val="26"/>
        </w:numPr>
        <w:ind w:hanging="216"/>
        <w:contextualSpacing/>
        <w:rPr>
          <w:rFonts w:asciiTheme="minorHAnsi" w:hAnsiTheme="minorHAnsi" w:cstheme="minorBidi"/>
        </w:rPr>
      </w:pPr>
      <w:r>
        <w:rPr>
          <w:rFonts w:asciiTheme="minorHAnsi" w:hAnsiTheme="minorHAnsi" w:cstheme="minorBidi"/>
        </w:rPr>
        <w:t>Has the case been staffed with an ALTSA Supportive Housing Program Manager?</w:t>
      </w:r>
    </w:p>
    <w:p w14:paraId="796F6087" w14:textId="77777777" w:rsidR="00354A44" w:rsidRDefault="00354A44" w:rsidP="00354A44">
      <w:pPr>
        <w:rPr>
          <w:rFonts w:cstheme="minorHAnsi"/>
          <w:color w:val="000000"/>
        </w:rPr>
      </w:pPr>
      <w:r>
        <w:rPr>
          <w:noProof/>
        </w:rPr>
        <mc:AlternateContent>
          <mc:Choice Requires="wps">
            <w:drawing>
              <wp:anchor distT="0" distB="0" distL="114300" distR="114300" simplePos="0" relativeHeight="251708416" behindDoc="0" locked="0" layoutInCell="1" allowOverlap="1" wp14:anchorId="40D70571" wp14:editId="39F6EC3B">
                <wp:simplePos x="0" y="0"/>
                <wp:positionH relativeFrom="margin">
                  <wp:align>left</wp:align>
                </wp:positionH>
                <wp:positionV relativeFrom="paragraph">
                  <wp:posOffset>314880</wp:posOffset>
                </wp:positionV>
                <wp:extent cx="6521450" cy="552450"/>
                <wp:effectExtent l="0" t="0" r="1270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0" cy="552450"/>
                        </a:xfrm>
                        <a:prstGeom prst="rect">
                          <a:avLst/>
                        </a:prstGeom>
                        <a:solidFill>
                          <a:srgbClr val="8D6198">
                            <a:alpha val="20000"/>
                          </a:srgbClr>
                        </a:solidFill>
                        <a:ln w="9525">
                          <a:solidFill>
                            <a:srgbClr val="000000"/>
                          </a:solidFill>
                          <a:miter lim="800000"/>
                          <a:headEnd/>
                          <a:tailEnd/>
                        </a:ln>
                      </wps:spPr>
                      <wps:txbx>
                        <w:txbxContent>
                          <w:p w14:paraId="61551394" w14:textId="77777777" w:rsidR="00354A44" w:rsidRPr="008B3FB5" w:rsidRDefault="00354A44" w:rsidP="00354A44">
                            <w:r>
                              <w:rPr>
                                <w:b/>
                              </w:rPr>
                              <w:t>Note:</w:t>
                            </w:r>
                            <w:r>
                              <w:t xml:space="preserve"> </w:t>
                            </w:r>
                            <w:r w:rsidRPr="00912262">
                              <w:t>If you believe you must close a case, please see requirements to do so in the</w:t>
                            </w:r>
                            <w:r>
                              <w:rPr>
                                <w:sz w:val="24"/>
                                <w:szCs w:val="24"/>
                              </w:rPr>
                              <w:t xml:space="preserve"> </w:t>
                            </w:r>
                            <w:hyperlink r:id="rId54" w:history="1">
                              <w:r w:rsidRPr="008B7989">
                                <w:rPr>
                                  <w:rStyle w:val="Hyperlink"/>
                                  <w:color w:val="5B9BD5" w:themeColor="accent1"/>
                                </w:rPr>
                                <w:t>Challenging Cases Protocol</w:t>
                              </w:r>
                            </w:hyperlink>
                            <w:r w:rsidRPr="008B3FB5">
                              <w:t xml:space="preserve">. </w:t>
                            </w:r>
                          </w:p>
                          <w:p w14:paraId="17DCFEF1" w14:textId="77777777" w:rsidR="00354A44" w:rsidRPr="00BF449D" w:rsidRDefault="00354A44" w:rsidP="00354A44">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0D70571" id="_x0000_t202" coordsize="21600,21600" o:spt="202" path="m,l,21600r21600,l21600,xe">
                <v:stroke joinstyle="miter"/>
                <v:path gradientshapeok="t" o:connecttype="rect"/>
              </v:shapetype>
              <v:shape id="_x0000_s1029" type="#_x0000_t202" style="position:absolute;margin-left:0;margin-top:24.8pt;width:513.5pt;height:43.5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" fillcolor="#8d6198">
                <v:fill opacity="13107f"/>
                <v:textbox inset=",7.2pt,,7.2pt">
                  <w:txbxContent>
                    <w:p w14:paraId="61551394" w14:textId="77777777" w:rsidR="00354A44" w:rsidRPr="008B3FB5" w:rsidRDefault="00354A44" w:rsidP="00354A44">
                      <w:r>
                        <w:rPr>
                          <w:b/>
                        </w:rPr>
                        <w:t>Note:</w:t>
                      </w:r>
                      <w:r>
                        <w:t xml:space="preserve"> </w:t>
                      </w:r>
                      <w:r w:rsidRPr="00912262">
                        <w:t>If you believe you must close a case, please see requirements to do so in the</w:t>
                      </w:r>
                      <w:r>
                        <w:rPr>
                          <w:sz w:val="24"/>
                          <w:szCs w:val="24"/>
                        </w:rPr>
                        <w:t xml:space="preserve"> </w:t>
                      </w:r>
                      <w:hyperlink r:id="rId55" w:history="1">
                        <w:r w:rsidRPr="008B7989">
                          <w:rPr>
                            <w:rStyle w:val="Hyperlink"/>
                            <w:color w:val="5B9BD5" w:themeColor="accent1"/>
                          </w:rPr>
                          <w:t>Challenging Cases Protocol</w:t>
                        </w:r>
                      </w:hyperlink>
                      <w:r w:rsidRPr="008B3FB5">
                        <w:t xml:space="preserve">. </w:t>
                      </w:r>
                    </w:p>
                    <w:p w14:paraId="17DCFEF1" w14:textId="77777777" w:rsidR="00354A44" w:rsidRPr="00BF449D" w:rsidRDefault="00354A44" w:rsidP="00354A44">
                      <w:pPr>
                        <w:autoSpaceDE w:val="0"/>
                        <w:autoSpaceDN w:val="0"/>
                        <w:adjustRightInd w:val="0"/>
                        <w:rPr>
                          <w:rFonts w:cs="Arial"/>
                          <w:szCs w:val="24"/>
                        </w:rPr>
                      </w:pPr>
                    </w:p>
                  </w:txbxContent>
                </v:textbox>
                <w10:wrap type="square" anchorx="margin"/>
              </v:shape>
            </w:pict>
          </mc:Fallback>
        </mc:AlternateContent>
      </w:r>
    </w:p>
    <w:p w14:paraId="3075CC69" w14:textId="77777777" w:rsidR="00AF5479" w:rsidRDefault="00AF5479" w:rsidP="00AF5479"/>
    <w:p w14:paraId="4C019CAE" w14:textId="77777777" w:rsidR="007676F4" w:rsidRPr="000F302E" w:rsidRDefault="007676F4" w:rsidP="007676F4">
      <w:pPr>
        <w:pStyle w:val="Heading2"/>
        <w:rPr>
          <w:color w:val="193F6F"/>
        </w:rPr>
      </w:pPr>
      <w:bookmarkStart w:id="28" w:name="_Toc525727013"/>
      <w:bookmarkStart w:id="29" w:name="_Toc525727113"/>
      <w:bookmarkStart w:id="30" w:name="_Toc528758280"/>
      <w:bookmarkStart w:id="31" w:name="_Toc528759428"/>
      <w:bookmarkStart w:id="32" w:name="_Toc528760023"/>
      <w:bookmarkStart w:id="33" w:name="_Toc193277390"/>
      <w:bookmarkStart w:id="34" w:name="_Toc197016349"/>
      <w:r w:rsidRPr="000F302E">
        <w:rPr>
          <w:color w:val="193F6F"/>
        </w:rPr>
        <w:t>Resources</w:t>
      </w:r>
      <w:bookmarkEnd w:id="28"/>
      <w:bookmarkEnd w:id="29"/>
      <w:bookmarkEnd w:id="30"/>
      <w:bookmarkEnd w:id="31"/>
      <w:bookmarkEnd w:id="32"/>
      <w:bookmarkEnd w:id="33"/>
      <w:bookmarkEnd w:id="34"/>
    </w:p>
    <w:p w14:paraId="7D455E2B" w14:textId="76397C41" w:rsidR="00B0378F" w:rsidRPr="009C4565" w:rsidRDefault="00B0378F" w:rsidP="00564D9C">
      <w:pPr>
        <w:pStyle w:val="Heading3"/>
        <w:rPr>
          <w:rStyle w:val="Hyperlink"/>
          <w:rFonts w:cstheme="minorHAnsi"/>
          <w:b w:val="0"/>
          <w:szCs w:val="26"/>
          <w:u w:val="none"/>
        </w:rPr>
      </w:pPr>
      <w:bookmarkStart w:id="35" w:name="_Toc193277391"/>
      <w:bookmarkStart w:id="36" w:name="_Toc197016350"/>
      <w:bookmarkStart w:id="37" w:name="_Toc525727014"/>
      <w:bookmarkStart w:id="38" w:name="_Toc525727114"/>
      <w:bookmarkStart w:id="39" w:name="_Toc528758281"/>
      <w:bookmarkStart w:id="40" w:name="_Toc528759429"/>
      <w:bookmarkStart w:id="41" w:name="_Toc528760024"/>
      <w:r w:rsidRPr="003A1EC4">
        <w:rPr>
          <w:rFonts w:cstheme="minorHAnsi"/>
          <w:b w:val="0"/>
          <w:bCs/>
          <w:szCs w:val="26"/>
        </w:rPr>
        <w:t>Housing</w:t>
      </w:r>
      <w:bookmarkStart w:id="42" w:name="_Hlk127963008"/>
      <w:r w:rsidRPr="003A1EC4">
        <w:rPr>
          <w:rFonts w:cstheme="minorHAnsi"/>
          <w:b w:val="0"/>
          <w:bCs/>
          <w:szCs w:val="26"/>
        </w:rPr>
        <w:t xml:space="preserve"> Team </w:t>
      </w:r>
      <w:bookmarkEnd w:id="42"/>
      <w:r w:rsidRPr="003A1EC4">
        <w:rPr>
          <w:rFonts w:cstheme="minorHAnsi"/>
          <w:b w:val="0"/>
          <w:bCs/>
          <w:szCs w:val="26"/>
        </w:rPr>
        <w:t>Contacts</w:t>
      </w:r>
      <w:r w:rsidRPr="009C4565">
        <w:rPr>
          <w:rFonts w:cstheme="minorHAnsi"/>
          <w:szCs w:val="26"/>
          <w:u w:val="none"/>
        </w:rPr>
        <w:t xml:space="preserve"> </w:t>
      </w:r>
      <w:r w:rsidRPr="009C4565">
        <w:rPr>
          <w:rFonts w:cstheme="minorHAnsi"/>
          <w:b w:val="0"/>
          <w:bCs/>
          <w:szCs w:val="26"/>
          <w:u w:val="none"/>
        </w:rPr>
        <w:t>can be found on the</w:t>
      </w:r>
      <w:r w:rsidRPr="009C4565">
        <w:rPr>
          <w:rFonts w:cstheme="minorHAnsi"/>
          <w:szCs w:val="26"/>
          <w:u w:val="none"/>
        </w:rPr>
        <w:t xml:space="preserve"> </w:t>
      </w:r>
      <w:hyperlink r:id="rId56" w:history="1">
        <w:r w:rsidRPr="009C4565">
          <w:rPr>
            <w:rStyle w:val="Hyperlink"/>
            <w:rFonts w:cstheme="minorHAnsi"/>
            <w:szCs w:val="26"/>
            <w:u w:val="none"/>
          </w:rPr>
          <w:t>RCL Housing Resources Website</w:t>
        </w:r>
      </w:hyperlink>
      <w:bookmarkStart w:id="43" w:name="_Related_WACs:"/>
      <w:bookmarkEnd w:id="43"/>
      <w:r w:rsidR="003A1EC4">
        <w:rPr>
          <w:u w:val="none"/>
        </w:rPr>
        <w:t>.</w:t>
      </w:r>
      <w:bookmarkEnd w:id="35"/>
      <w:bookmarkEnd w:id="36"/>
    </w:p>
    <w:p w14:paraId="693A9A85" w14:textId="77777777" w:rsidR="00B0378F" w:rsidRDefault="00B0378F" w:rsidP="00B0378F">
      <w:pPr>
        <w:pStyle w:val="BodyText"/>
        <w:ind w:left="0"/>
        <w:rPr>
          <w:rFonts w:ascii="Calibri" w:eastAsia="Aptos" w:hAnsi="Calibri" w:cs="Calibri"/>
          <w:sz w:val="26"/>
          <w:szCs w:val="26"/>
          <w14:ligatures w14:val="standardContextual"/>
        </w:rPr>
      </w:pPr>
      <w:r w:rsidRPr="003A1EC4">
        <w:rPr>
          <w:rFonts w:ascii="Calibri" w:eastAsia="Aptos" w:hAnsi="Calibri" w:cs="Calibri"/>
          <w:sz w:val="26"/>
          <w:szCs w:val="26"/>
          <w14:ligatures w14:val="standardContextual"/>
        </w:rPr>
        <w:t>Office of Housing and Employment website:</w:t>
      </w:r>
      <w:r w:rsidRPr="00360C65">
        <w:rPr>
          <w:rFonts w:ascii="Calibri" w:eastAsia="Aptos" w:hAnsi="Calibri" w:cs="Calibri"/>
          <w:b/>
          <w:bCs/>
          <w:sz w:val="26"/>
          <w:szCs w:val="26"/>
          <w14:ligatures w14:val="standardContextual"/>
        </w:rPr>
        <w:t xml:space="preserve"> </w:t>
      </w:r>
      <w:r w:rsidRPr="00360C65">
        <w:rPr>
          <w:rFonts w:ascii="Calibri" w:eastAsia="Aptos" w:hAnsi="Calibri" w:cs="Calibri"/>
          <w:sz w:val="26"/>
          <w:szCs w:val="26"/>
          <w14:ligatures w14:val="standardContextual"/>
        </w:rPr>
        <w:t xml:space="preserve"> </w:t>
      </w:r>
      <w:hyperlink r:id="rId57" w:history="1">
        <w:r w:rsidRPr="00360C65">
          <w:rPr>
            <w:rFonts w:ascii="Calibri" w:eastAsia="Aptos" w:hAnsi="Calibri" w:cs="Calibri"/>
            <w:color w:val="467886"/>
            <w:sz w:val="26"/>
            <w:szCs w:val="26"/>
            <w:u w:val="single"/>
            <w14:ligatures w14:val="standardContextual"/>
          </w:rPr>
          <w:t>Office of Housing and Employment</w:t>
        </w:r>
      </w:hyperlink>
    </w:p>
    <w:p w14:paraId="0846C6BF" w14:textId="77777777" w:rsidR="00B0378F" w:rsidRPr="009C4565" w:rsidRDefault="00B0378F" w:rsidP="00564D9C">
      <w:pPr>
        <w:pStyle w:val="BodyText"/>
        <w:ind w:left="0"/>
        <w:outlineLvl w:val="2"/>
        <w:rPr>
          <w:rFonts w:asciiTheme="minorHAnsi" w:hAnsiTheme="minorHAnsi" w:cstheme="minorHAnsi"/>
          <w:bCs/>
          <w:sz w:val="26"/>
          <w:szCs w:val="26"/>
          <w:u w:val="single"/>
        </w:rPr>
      </w:pPr>
      <w:bookmarkStart w:id="44" w:name="_Toc193277392"/>
      <w:bookmarkStart w:id="45" w:name="_Toc197016351"/>
      <w:r w:rsidRPr="009C4565">
        <w:rPr>
          <w:rFonts w:asciiTheme="minorHAnsi" w:hAnsiTheme="minorHAnsi" w:cstheme="minorHAnsi"/>
          <w:bCs/>
          <w:sz w:val="26"/>
          <w:szCs w:val="26"/>
          <w:u w:val="single"/>
        </w:rPr>
        <w:t>Brochures and Videos</w:t>
      </w:r>
      <w:bookmarkEnd w:id="44"/>
      <w:bookmarkEnd w:id="45"/>
    </w:p>
    <w:p w14:paraId="3B13658E" w14:textId="43D66A46" w:rsidR="00DB39F8" w:rsidRDefault="003B3DCA" w:rsidP="00B0378F">
      <w:pPr>
        <w:pStyle w:val="BodyText"/>
        <w:ind w:left="0"/>
        <w:rPr>
          <w:rFonts w:ascii="Calibri" w:eastAsiaTheme="minorHAnsi" w:hAnsi="Calibri"/>
          <w:szCs w:val="22"/>
        </w:rPr>
      </w:pPr>
      <w:hyperlink r:id="rId58" w:history="1">
        <w:r w:rsidRPr="003B3DCA">
          <w:rPr>
            <w:rFonts w:ascii="Calibri" w:eastAsiaTheme="minorHAnsi" w:hAnsi="Calibri"/>
            <w:color w:val="0000FF"/>
            <w:szCs w:val="22"/>
            <w:u w:val="single"/>
          </w:rPr>
          <w:t>WAWP-CD-049507-24 FCS QRF_CMAP.docx</w:t>
        </w:r>
      </w:hyperlink>
    </w:p>
    <w:p w14:paraId="73AA4A0C" w14:textId="62A39C06" w:rsidR="003B3DCA" w:rsidRDefault="003B3DCA" w:rsidP="00B0378F">
      <w:pPr>
        <w:pStyle w:val="BodyText"/>
        <w:ind w:left="0"/>
        <w:rPr>
          <w:rFonts w:ascii="Calibri" w:eastAsiaTheme="minorHAnsi" w:hAnsi="Calibri"/>
          <w:szCs w:val="22"/>
        </w:rPr>
      </w:pPr>
      <w:hyperlink r:id="rId59" w:history="1">
        <w:r w:rsidRPr="003B3DCA">
          <w:rPr>
            <w:rFonts w:ascii="Calibri" w:eastAsiaTheme="minorHAnsi" w:hAnsi="Calibri"/>
            <w:color w:val="0000FF"/>
            <w:szCs w:val="22"/>
            <w:u w:val="single"/>
          </w:rPr>
          <w:t>Foundational Community Supports - Supportive Housing (FCS-SH)</w:t>
        </w:r>
      </w:hyperlink>
    </w:p>
    <w:p w14:paraId="6CEFE9A5" w14:textId="2B7DD708" w:rsidR="003B3DCA" w:rsidRDefault="003B3DCA" w:rsidP="00B0378F">
      <w:pPr>
        <w:pStyle w:val="BodyText"/>
        <w:ind w:left="0"/>
        <w:rPr>
          <w:rFonts w:ascii="Calibri" w:eastAsiaTheme="minorHAnsi" w:hAnsi="Calibri"/>
          <w:szCs w:val="22"/>
        </w:rPr>
      </w:pPr>
      <w:hyperlink r:id="rId60" w:history="1">
        <w:r w:rsidRPr="003B3DCA">
          <w:rPr>
            <w:rFonts w:ascii="Calibri" w:eastAsiaTheme="minorHAnsi" w:hAnsi="Calibri"/>
            <w:color w:val="0000FF"/>
            <w:szCs w:val="22"/>
            <w:u w:val="single"/>
          </w:rPr>
          <w:t>WAWA_WLP_CAID_TransitionAssistanceProgramQRG.pdf</w:t>
        </w:r>
      </w:hyperlink>
    </w:p>
    <w:p w14:paraId="7231C937" w14:textId="1DB4D539" w:rsidR="003B3DCA" w:rsidRDefault="003B3DCA" w:rsidP="00B0378F">
      <w:pPr>
        <w:pStyle w:val="BodyText"/>
        <w:ind w:left="0"/>
        <w:rPr>
          <w:rFonts w:asciiTheme="minorHAnsi" w:hAnsiTheme="minorHAnsi" w:cstheme="minorHAnsi"/>
          <w:b/>
          <w:sz w:val="26"/>
          <w:szCs w:val="26"/>
          <w:u w:val="single"/>
        </w:rPr>
      </w:pPr>
      <w:hyperlink r:id="rId61" w:history="1">
        <w:r w:rsidRPr="003B3DCA">
          <w:rPr>
            <w:rFonts w:ascii="Calibri" w:eastAsiaTheme="minorHAnsi" w:hAnsi="Calibri"/>
            <w:color w:val="0000FF"/>
            <w:szCs w:val="22"/>
            <w:u w:val="single"/>
          </w:rPr>
          <w:t>Services Now Available in COPES and New Reason Codes.pdf</w:t>
        </w:r>
      </w:hyperlink>
    </w:p>
    <w:p w14:paraId="5719906F" w14:textId="16DC34D5" w:rsidR="00B0378F" w:rsidRPr="003A1EC4" w:rsidRDefault="00B0378F" w:rsidP="00564D9C">
      <w:pPr>
        <w:pStyle w:val="BodyText"/>
        <w:ind w:left="0"/>
        <w:outlineLvl w:val="2"/>
        <w:rPr>
          <w:rFonts w:asciiTheme="minorHAnsi" w:eastAsiaTheme="majorEastAsia" w:hAnsiTheme="minorHAnsi" w:cstheme="minorHAnsi"/>
          <w:bCs/>
        </w:rPr>
      </w:pPr>
      <w:bookmarkStart w:id="46" w:name="_Toc193277393"/>
      <w:bookmarkStart w:id="47" w:name="_Toc197016352"/>
      <w:r w:rsidRPr="003A1EC4">
        <w:rPr>
          <w:rFonts w:asciiTheme="minorHAnsi" w:hAnsiTheme="minorHAnsi" w:cstheme="minorHAnsi"/>
          <w:bCs/>
          <w:sz w:val="26"/>
          <w:szCs w:val="26"/>
          <w:u w:val="single"/>
        </w:rPr>
        <w:t xml:space="preserve">Related </w:t>
      </w:r>
      <w:r w:rsidR="003B3DCA">
        <w:rPr>
          <w:rFonts w:asciiTheme="minorHAnsi" w:hAnsiTheme="minorHAnsi" w:cstheme="minorHAnsi"/>
          <w:bCs/>
          <w:sz w:val="26"/>
          <w:szCs w:val="26"/>
          <w:u w:val="single"/>
        </w:rPr>
        <w:t xml:space="preserve">RCWS and </w:t>
      </w:r>
      <w:r w:rsidRPr="003A1EC4">
        <w:rPr>
          <w:rFonts w:asciiTheme="minorHAnsi" w:hAnsiTheme="minorHAnsi" w:cstheme="minorHAnsi"/>
          <w:bCs/>
          <w:sz w:val="26"/>
          <w:szCs w:val="26"/>
          <w:u w:val="single"/>
        </w:rPr>
        <w:t>WACs:</w:t>
      </w:r>
      <w:bookmarkEnd w:id="46"/>
      <w:bookmarkEnd w:id="47"/>
    </w:p>
    <w:p w14:paraId="35558C7E" w14:textId="77777777" w:rsidR="00354A44" w:rsidRDefault="00354A44" w:rsidP="00354A44">
      <w:pPr>
        <w:rPr>
          <w:rFonts w:cstheme="minorHAnsi"/>
          <w:noProof/>
        </w:rPr>
      </w:pPr>
      <w:r w:rsidRPr="004D777A">
        <w:rPr>
          <w:rFonts w:cstheme="minorHAnsi"/>
          <w:noProof/>
        </w:rPr>
        <w:t xml:space="preserve">The </w:t>
      </w:r>
      <w:r w:rsidRPr="00A102AB">
        <w:t>following</w:t>
      </w:r>
      <w:r w:rsidRPr="004D777A">
        <w:rPr>
          <w:rFonts w:cstheme="minorHAnsi"/>
          <w:noProof/>
        </w:rPr>
        <w:t xml:space="preserve"> rules and policy </w:t>
      </w:r>
      <w:r w:rsidRPr="00A102AB">
        <w:t>support</w:t>
      </w:r>
      <w:r w:rsidRPr="004D777A">
        <w:rPr>
          <w:rFonts w:cstheme="minorHAnsi"/>
          <w:noProof/>
        </w:rPr>
        <w:t xml:space="preserve"> case management functions:</w:t>
      </w:r>
    </w:p>
    <w:p w14:paraId="2DFB8A94" w14:textId="77777777" w:rsidR="00354A44" w:rsidRPr="004D777A" w:rsidRDefault="00354A44" w:rsidP="00354A44">
      <w:pPr>
        <w:rPr>
          <w:rFonts w:cstheme="minorHAnsi"/>
          <w:noProof/>
        </w:rPr>
      </w:pPr>
    </w:p>
    <w:p w14:paraId="26000A36" w14:textId="77777777" w:rsidR="00354A44" w:rsidRPr="004D777A" w:rsidRDefault="00354A44" w:rsidP="00354A44">
      <w:pPr>
        <w:rPr>
          <w:rFonts w:cstheme="minorHAnsi"/>
        </w:rPr>
      </w:pPr>
      <w:hyperlink r:id="rId62" w:history="1">
        <w:r w:rsidRPr="004D777A">
          <w:rPr>
            <w:rStyle w:val="Hyperlink"/>
            <w:rFonts w:cstheme="minorHAnsi"/>
          </w:rPr>
          <w:t>RCW 74.38.010</w:t>
        </w:r>
      </w:hyperlink>
      <w:r w:rsidRPr="009F4689">
        <w:tab/>
      </w:r>
      <w:r>
        <w:tab/>
      </w:r>
      <w:r w:rsidRPr="004D777A">
        <w:rPr>
          <w:rFonts w:cstheme="minorHAnsi"/>
        </w:rPr>
        <w:t>Legislative Recognition – Public Policy</w:t>
      </w:r>
    </w:p>
    <w:p w14:paraId="6A94872A" w14:textId="77777777" w:rsidR="00354A44" w:rsidRPr="004D777A" w:rsidRDefault="00354A44" w:rsidP="00354A44">
      <w:pPr>
        <w:rPr>
          <w:rFonts w:cstheme="minorHAnsi"/>
        </w:rPr>
      </w:pPr>
      <w:hyperlink r:id="rId63" w:history="1">
        <w:r w:rsidRPr="004D777A">
          <w:rPr>
            <w:rStyle w:val="Hyperlink"/>
            <w:rFonts w:cstheme="minorHAnsi"/>
          </w:rPr>
          <w:t>RCW 74.38.040(1)</w:t>
        </w:r>
      </w:hyperlink>
      <w:r w:rsidRPr="004D777A">
        <w:rPr>
          <w:rFonts w:cstheme="minorHAnsi"/>
        </w:rPr>
        <w:tab/>
        <w:t>Scope and Extent of Community-</w:t>
      </w:r>
      <w:r>
        <w:rPr>
          <w:rFonts w:cstheme="minorHAnsi"/>
        </w:rPr>
        <w:t>B</w:t>
      </w:r>
      <w:r w:rsidRPr="004D777A">
        <w:rPr>
          <w:rFonts w:cstheme="minorHAnsi"/>
        </w:rPr>
        <w:t>ased Services Program</w:t>
      </w:r>
    </w:p>
    <w:p w14:paraId="5F125662" w14:textId="77777777" w:rsidR="00354A44" w:rsidRPr="004D777A" w:rsidRDefault="00354A44" w:rsidP="00354A44">
      <w:pPr>
        <w:rPr>
          <w:rFonts w:cstheme="minorHAnsi"/>
        </w:rPr>
      </w:pPr>
      <w:hyperlink r:id="rId64" w:history="1">
        <w:r w:rsidRPr="004D777A">
          <w:rPr>
            <w:rStyle w:val="Hyperlink"/>
            <w:rFonts w:cstheme="minorHAnsi"/>
          </w:rPr>
          <w:t>RCW 74.39.005(7)</w:t>
        </w:r>
      </w:hyperlink>
      <w:r w:rsidRPr="004D777A">
        <w:rPr>
          <w:rFonts w:cstheme="minorHAnsi"/>
        </w:rPr>
        <w:tab/>
        <w:t>Long-term Care Service Options - Purpose</w:t>
      </w:r>
    </w:p>
    <w:p w14:paraId="5D88DEAB" w14:textId="77777777" w:rsidR="00354A44" w:rsidRPr="004D777A" w:rsidRDefault="00354A44" w:rsidP="00354A44">
      <w:pPr>
        <w:ind w:left="2160" w:hanging="2160"/>
        <w:rPr>
          <w:rFonts w:cstheme="minorHAnsi"/>
        </w:rPr>
      </w:pPr>
      <w:hyperlink r:id="rId65" w:history="1">
        <w:r w:rsidRPr="004D777A">
          <w:rPr>
            <w:rStyle w:val="Hyperlink"/>
            <w:rFonts w:cstheme="minorHAnsi"/>
          </w:rPr>
          <w:t>RCW 74.39A.040(</w:t>
        </w:r>
        <w:proofErr w:type="gramStart"/>
        <w:r w:rsidRPr="004D777A">
          <w:rPr>
            <w:rStyle w:val="Hyperlink"/>
            <w:rFonts w:cstheme="minorHAnsi"/>
          </w:rPr>
          <w:t>3)(</w:t>
        </w:r>
        <w:proofErr w:type="gramEnd"/>
        <w:r w:rsidRPr="004D777A">
          <w:rPr>
            <w:rStyle w:val="Hyperlink"/>
            <w:rFonts w:cstheme="minorHAnsi"/>
          </w:rPr>
          <w:t xml:space="preserve"> </w:t>
        </w:r>
        <w:proofErr w:type="gramStart"/>
        <w:r w:rsidRPr="004D777A">
          <w:rPr>
            <w:rStyle w:val="Hyperlink"/>
            <w:rFonts w:cstheme="minorHAnsi"/>
          </w:rPr>
          <w:t>c )</w:t>
        </w:r>
        <w:proofErr w:type="gramEnd"/>
      </w:hyperlink>
      <w:r w:rsidRPr="004D777A">
        <w:rPr>
          <w:rFonts w:cstheme="minorHAnsi"/>
        </w:rPr>
        <w:tab/>
        <w:t>Department Assessment of and Assistance to Hospital Patients in Need of Long-term Care</w:t>
      </w:r>
    </w:p>
    <w:p w14:paraId="66D323A1" w14:textId="77777777" w:rsidR="00354A44" w:rsidRPr="004D777A" w:rsidRDefault="00354A44" w:rsidP="00354A44">
      <w:pPr>
        <w:rPr>
          <w:rFonts w:cstheme="minorHAnsi"/>
        </w:rPr>
      </w:pPr>
      <w:hyperlink r:id="rId66" w:history="1">
        <w:r w:rsidRPr="004D777A">
          <w:rPr>
            <w:rStyle w:val="Hyperlink"/>
            <w:rFonts w:cstheme="minorHAnsi"/>
          </w:rPr>
          <w:t>RCW 74.42.057</w:t>
        </w:r>
      </w:hyperlink>
      <w:r w:rsidRPr="004D777A">
        <w:rPr>
          <w:rFonts w:cstheme="minorHAnsi"/>
        </w:rPr>
        <w:tab/>
      </w:r>
      <w:r w:rsidRPr="004D777A">
        <w:rPr>
          <w:rFonts w:cstheme="minorHAnsi"/>
        </w:rPr>
        <w:tab/>
        <w:t>Notification Regarding Resident likely to Become Medicaid Eligible</w:t>
      </w:r>
    </w:p>
    <w:p w14:paraId="4D0ACBB4" w14:textId="77777777" w:rsidR="00354A44" w:rsidRPr="004D777A" w:rsidRDefault="00354A44" w:rsidP="00354A44">
      <w:pPr>
        <w:rPr>
          <w:rFonts w:cstheme="minorHAnsi"/>
        </w:rPr>
      </w:pPr>
      <w:hyperlink r:id="rId67" w:history="1">
        <w:r w:rsidRPr="004D777A">
          <w:rPr>
            <w:rStyle w:val="Hyperlink"/>
            <w:rFonts w:cstheme="minorHAnsi"/>
          </w:rPr>
          <w:t>RCW 74.42.058</w:t>
        </w:r>
      </w:hyperlink>
      <w:r w:rsidRPr="004D777A">
        <w:rPr>
          <w:rFonts w:cstheme="minorHAnsi"/>
        </w:rPr>
        <w:tab/>
      </w:r>
      <w:r w:rsidRPr="004D777A">
        <w:rPr>
          <w:rFonts w:cstheme="minorHAnsi"/>
        </w:rPr>
        <w:tab/>
        <w:t>Department Case Management Services</w:t>
      </w:r>
    </w:p>
    <w:p w14:paraId="323587AA" w14:textId="77777777" w:rsidR="00354A44" w:rsidRPr="004D777A" w:rsidRDefault="00354A44" w:rsidP="00354A44">
      <w:pPr>
        <w:ind w:left="2160" w:hanging="2160"/>
        <w:rPr>
          <w:rFonts w:cstheme="minorHAnsi"/>
        </w:rPr>
      </w:pPr>
      <w:hyperlink r:id="rId68" w:history="1">
        <w:r w:rsidRPr="004D777A">
          <w:rPr>
            <w:rStyle w:val="Hyperlink"/>
            <w:rFonts w:cstheme="minorHAnsi"/>
          </w:rPr>
          <w:t>RCW 74.39A.090</w:t>
        </w:r>
      </w:hyperlink>
      <w:r w:rsidRPr="004D777A">
        <w:rPr>
          <w:rFonts w:cstheme="minorHAnsi"/>
        </w:rPr>
        <w:tab/>
        <w:t>Discharge Planning-Contracts for Case Management Services and Reassessment and Reauthorization – Assessment of Case Management Roles and Quality of In-Home Care Services – Plan of Care Model Language</w:t>
      </w:r>
    </w:p>
    <w:p w14:paraId="4AA26557" w14:textId="77777777" w:rsidR="00354A44" w:rsidRPr="004D777A" w:rsidRDefault="00354A44" w:rsidP="00354A44">
      <w:pPr>
        <w:ind w:left="2160" w:hanging="2160"/>
        <w:rPr>
          <w:rFonts w:cstheme="minorHAnsi"/>
        </w:rPr>
      </w:pPr>
      <w:hyperlink r:id="rId69" w:history="1">
        <w:r w:rsidRPr="004D777A">
          <w:rPr>
            <w:rStyle w:val="Hyperlink"/>
            <w:rFonts w:cstheme="minorHAnsi"/>
          </w:rPr>
          <w:t>RCW 74.39A.095</w:t>
        </w:r>
      </w:hyperlink>
      <w:r w:rsidRPr="004D777A">
        <w:rPr>
          <w:rFonts w:cstheme="minorHAnsi"/>
        </w:rPr>
        <w:tab/>
        <w:t>Case Management Services – Agency on Aging Oversight Plan of Care – Termination Contract – Rejection of Individual Provider Contract</w:t>
      </w:r>
    </w:p>
    <w:p w14:paraId="5316999D" w14:textId="77777777" w:rsidR="00354A44" w:rsidRDefault="00354A44" w:rsidP="00354A44">
      <w:pPr>
        <w:ind w:left="2160" w:hanging="2160"/>
        <w:rPr>
          <w:rFonts w:cstheme="minorHAnsi"/>
        </w:rPr>
      </w:pPr>
      <w:hyperlink r:id="rId70" w:history="1">
        <w:r w:rsidRPr="004D777A">
          <w:rPr>
            <w:rStyle w:val="Hyperlink"/>
            <w:rFonts w:cstheme="minorHAnsi"/>
          </w:rPr>
          <w:t>RCW 70.41.310</w:t>
        </w:r>
      </w:hyperlink>
      <w:r w:rsidRPr="00A102AB">
        <w:tab/>
      </w:r>
      <w:r w:rsidRPr="004D777A">
        <w:rPr>
          <w:rFonts w:cstheme="minorHAnsi"/>
        </w:rPr>
        <w:t>Long-term care -- Program information to be provided to hospitals -- Information on options to be provided to patients.</w:t>
      </w:r>
    </w:p>
    <w:p w14:paraId="4D4FE5FA" w14:textId="77777777" w:rsidR="003B3DCA" w:rsidRPr="004D777A" w:rsidRDefault="003B3DCA" w:rsidP="00354A44">
      <w:pPr>
        <w:ind w:left="2160" w:hanging="2160"/>
        <w:rPr>
          <w:rFonts w:cstheme="minorHAnsi"/>
        </w:rPr>
      </w:pPr>
    </w:p>
    <w:p w14:paraId="2510022A" w14:textId="77777777" w:rsidR="00354A44" w:rsidRPr="004D777A" w:rsidRDefault="00354A44" w:rsidP="00354A44">
      <w:pPr>
        <w:rPr>
          <w:rFonts w:cstheme="minorHAnsi"/>
        </w:rPr>
      </w:pPr>
      <w:hyperlink r:id="rId71" w:history="1">
        <w:r w:rsidRPr="00615719">
          <w:rPr>
            <w:rStyle w:val="Hyperlink"/>
            <w:rFonts w:cstheme="minorHAnsi"/>
          </w:rPr>
          <w:t>WAC 388-106-1700</w:t>
        </w:r>
      </w:hyperlink>
      <w:r w:rsidRPr="004D777A">
        <w:rPr>
          <w:rFonts w:cstheme="minorHAnsi"/>
        </w:rPr>
        <w:t xml:space="preserve"> to </w:t>
      </w:r>
      <w:hyperlink r:id="rId72" w:history="1">
        <w:r w:rsidRPr="00A102AB">
          <w:rPr>
            <w:rStyle w:val="Hyperlink"/>
            <w:rFonts w:cstheme="minorHAnsi"/>
          </w:rPr>
          <w:t>WAC 388-106-1765</w:t>
        </w:r>
      </w:hyperlink>
    </w:p>
    <w:p w14:paraId="7B45F2F1" w14:textId="77777777" w:rsidR="00B0378F" w:rsidRPr="009F3033" w:rsidRDefault="00B0378F" w:rsidP="00B0378F">
      <w:pPr>
        <w:pStyle w:val="BodyText"/>
        <w:ind w:left="0"/>
        <w:rPr>
          <w:rFonts w:asciiTheme="minorHAnsi" w:hAnsiTheme="minorHAnsi" w:cstheme="minorHAnsi"/>
        </w:rPr>
      </w:pPr>
    </w:p>
    <w:p w14:paraId="4448B292" w14:textId="22861DFC" w:rsidR="002D0700" w:rsidRDefault="002D0700" w:rsidP="00354A44">
      <w:pPr>
        <w:pStyle w:val="Heading3"/>
        <w:rPr>
          <w:rFonts w:cstheme="minorHAnsi"/>
          <w:szCs w:val="26"/>
        </w:rPr>
      </w:pPr>
      <w:bookmarkStart w:id="48" w:name="_Acronyms:"/>
      <w:bookmarkStart w:id="49" w:name="_Forms:"/>
      <w:bookmarkStart w:id="50" w:name="_5B.12_Updates_to"/>
      <w:bookmarkEnd w:id="48"/>
      <w:bookmarkEnd w:id="49"/>
      <w:bookmarkEnd w:id="50"/>
    </w:p>
    <w:p w14:paraId="323B8F9E" w14:textId="3DA37EEA" w:rsidR="00D07C0D" w:rsidRPr="00D07C0D" w:rsidRDefault="00D07C0D" w:rsidP="00564D9C">
      <w:pPr>
        <w:pStyle w:val="Heading3"/>
        <w:rPr>
          <w:rFonts w:cstheme="minorHAnsi"/>
          <w:szCs w:val="26"/>
        </w:rPr>
      </w:pPr>
      <w:bookmarkStart w:id="51" w:name="_Toc193277395"/>
      <w:bookmarkStart w:id="52" w:name="_Toc197016353"/>
      <w:r w:rsidRPr="00731BD3">
        <w:rPr>
          <w:rFonts w:cstheme="minorHAnsi"/>
          <w:szCs w:val="26"/>
        </w:rPr>
        <w:t>Forms:</w:t>
      </w:r>
      <w:bookmarkEnd w:id="51"/>
      <w:bookmarkEnd w:id="52"/>
    </w:p>
    <w:p w14:paraId="3AC24DA2" w14:textId="77777777" w:rsidR="003B3DCA" w:rsidRPr="00E975D4" w:rsidRDefault="003B3DCA" w:rsidP="003B3DCA">
      <w:pPr>
        <w:rPr>
          <w:rStyle w:val="Hyperlink"/>
          <w:rFonts w:cstheme="minorHAnsi"/>
        </w:rPr>
      </w:pPr>
      <w:r>
        <w:fldChar w:fldCharType="begin"/>
      </w:r>
      <w:r>
        <w:instrText xml:space="preserve"> HYPERLINK "http://forms.dshs.wa.lcl/formDetails.aspx?ID=3563" </w:instrText>
      </w:r>
      <w:r>
        <w:fldChar w:fldCharType="separate"/>
      </w:r>
      <w:r w:rsidRPr="00E975D4">
        <w:rPr>
          <w:rStyle w:val="Hyperlink"/>
        </w:rPr>
        <w:t xml:space="preserve">Behavioral Health </w:t>
      </w:r>
      <w:r w:rsidRPr="00E975D4">
        <w:rPr>
          <w:rStyle w:val="Hyperlink"/>
          <w:rFonts w:cstheme="minorHAnsi"/>
        </w:rPr>
        <w:t xml:space="preserve">Personal Care </w:t>
      </w:r>
      <w:r>
        <w:rPr>
          <w:rStyle w:val="Hyperlink"/>
          <w:rFonts w:cstheme="minorHAnsi"/>
        </w:rPr>
        <w:t xml:space="preserve">Request for </w:t>
      </w:r>
      <w:r w:rsidRPr="00E975D4">
        <w:rPr>
          <w:rStyle w:val="Hyperlink"/>
          <w:rFonts w:cstheme="minorHAnsi"/>
        </w:rPr>
        <w:t xml:space="preserve">MCO Funding DSHS form 13-712 </w:t>
      </w:r>
    </w:p>
    <w:bookmarkStart w:id="53" w:name="_Updates_to_the"/>
    <w:bookmarkEnd w:id="53"/>
    <w:p w14:paraId="410D5315" w14:textId="4B290BFA" w:rsidR="002D0700" w:rsidRDefault="003B3DCA" w:rsidP="003B3DCA">
      <w:pPr>
        <w:pStyle w:val="BodyText"/>
        <w:ind w:left="0"/>
        <w:rPr>
          <w:rFonts w:asciiTheme="minorHAnsi" w:eastAsiaTheme="majorEastAsia" w:hAnsiTheme="minorHAnsi" w:cstheme="minorHAnsi"/>
        </w:rPr>
      </w:pPr>
      <w:r>
        <w:rPr>
          <w:rFonts w:asciiTheme="minorHAnsi" w:eastAsiaTheme="minorHAnsi" w:hAnsiTheme="minorHAnsi" w:cstheme="minorBidi"/>
          <w:b/>
          <w:szCs w:val="22"/>
        </w:rPr>
        <w:fldChar w:fldCharType="end"/>
      </w:r>
    </w:p>
    <w:p w14:paraId="6119344E" w14:textId="35D79E25" w:rsidR="002D0700" w:rsidRPr="00373551" w:rsidRDefault="0028525D" w:rsidP="00AA5DA3">
      <w:pPr>
        <w:pStyle w:val="Heading2"/>
      </w:pPr>
      <w:bookmarkStart w:id="54" w:name="_Toc197016354"/>
      <w:bookmarkStart w:id="55" w:name="_Hlk189638188"/>
      <w:r>
        <w:rPr>
          <w:color w:val="193F6F"/>
        </w:rPr>
        <w:t>Revision History</w:t>
      </w:r>
      <w:bookmarkEnd w:id="54"/>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rsidTr="00760E04">
        <w:tc>
          <w:tcPr>
            <w:tcW w:w="1435" w:type="dxa"/>
          </w:tcPr>
          <w:p w14:paraId="1EF88914" w14:textId="77777777" w:rsidR="002D0700" w:rsidRPr="00A9357F" w:rsidRDefault="002D0700" w:rsidP="00760E04">
            <w:pPr>
              <w:rPr>
                <w:b/>
                <w:caps/>
              </w:rPr>
            </w:pPr>
            <w:r w:rsidRPr="00A9357F">
              <w:rPr>
                <w:b/>
                <w:caps/>
              </w:rPr>
              <w:t>Date</w:t>
            </w:r>
          </w:p>
        </w:tc>
        <w:tc>
          <w:tcPr>
            <w:tcW w:w="1800" w:type="dxa"/>
          </w:tcPr>
          <w:p w14:paraId="3FAF7798" w14:textId="77777777" w:rsidR="002D0700" w:rsidRPr="00A9357F" w:rsidRDefault="002D0700" w:rsidP="00760E04">
            <w:pPr>
              <w:rPr>
                <w:b/>
                <w:caps/>
              </w:rPr>
            </w:pPr>
            <w:r w:rsidRPr="00A9357F">
              <w:rPr>
                <w:b/>
                <w:caps/>
              </w:rPr>
              <w:t>Made By</w:t>
            </w:r>
          </w:p>
        </w:tc>
        <w:tc>
          <w:tcPr>
            <w:tcW w:w="5220" w:type="dxa"/>
          </w:tcPr>
          <w:p w14:paraId="498BC5F4" w14:textId="77777777" w:rsidR="002D0700" w:rsidRPr="00A9357F" w:rsidRDefault="002D0700" w:rsidP="00760E04">
            <w:pPr>
              <w:rPr>
                <w:b/>
                <w:caps/>
              </w:rPr>
            </w:pPr>
            <w:r w:rsidRPr="00A9357F">
              <w:rPr>
                <w:b/>
                <w:caps/>
              </w:rPr>
              <w:t>Change(s)</w:t>
            </w:r>
          </w:p>
        </w:tc>
        <w:tc>
          <w:tcPr>
            <w:tcW w:w="1530" w:type="dxa"/>
          </w:tcPr>
          <w:p w14:paraId="12360346" w14:textId="77777777" w:rsidR="002D0700" w:rsidRPr="00A9357F" w:rsidRDefault="002D0700" w:rsidP="00760E04">
            <w:pPr>
              <w:rPr>
                <w:b/>
                <w:caps/>
              </w:rPr>
            </w:pPr>
            <w:r>
              <w:rPr>
                <w:b/>
                <w:caps/>
              </w:rPr>
              <w:t>MB #</w:t>
            </w:r>
          </w:p>
        </w:tc>
      </w:tr>
      <w:tr w:rsidR="002D0700" w14:paraId="52F73796" w14:textId="77777777" w:rsidTr="00760E04">
        <w:tc>
          <w:tcPr>
            <w:tcW w:w="1435" w:type="dxa"/>
          </w:tcPr>
          <w:p w14:paraId="6FD70392" w14:textId="05537921" w:rsidR="002D0700" w:rsidRPr="00A9357F" w:rsidRDefault="0028525D" w:rsidP="00760E04">
            <w:pPr>
              <w:rPr>
                <w:b/>
                <w:caps/>
              </w:rPr>
            </w:pPr>
            <w:r>
              <w:rPr>
                <w:b/>
                <w:caps/>
              </w:rPr>
              <w:t>10/2018</w:t>
            </w:r>
          </w:p>
        </w:tc>
        <w:tc>
          <w:tcPr>
            <w:tcW w:w="1800" w:type="dxa"/>
          </w:tcPr>
          <w:p w14:paraId="26B0EFB4" w14:textId="77777777" w:rsidR="002D0700" w:rsidRPr="00A9357F" w:rsidRDefault="002D0700" w:rsidP="00760E04">
            <w:pPr>
              <w:rPr>
                <w:b/>
                <w:caps/>
              </w:rPr>
            </w:pPr>
          </w:p>
        </w:tc>
        <w:tc>
          <w:tcPr>
            <w:tcW w:w="5220" w:type="dxa"/>
          </w:tcPr>
          <w:p w14:paraId="6CE88303" w14:textId="77777777" w:rsidR="002D0700" w:rsidRPr="00A9357F" w:rsidRDefault="002D0700" w:rsidP="00760E04">
            <w:pPr>
              <w:rPr>
                <w:b/>
                <w:caps/>
              </w:rPr>
            </w:pPr>
            <w:r w:rsidRPr="00FB3CF7">
              <w:rPr>
                <w:rFonts w:eastAsiaTheme="majorEastAsia" w:cstheme="minorHAnsi"/>
              </w:rPr>
              <w:t>Established</w:t>
            </w:r>
          </w:p>
        </w:tc>
        <w:tc>
          <w:tcPr>
            <w:tcW w:w="1530" w:type="dxa"/>
          </w:tcPr>
          <w:p w14:paraId="2EF6F3E4" w14:textId="77777777" w:rsidR="002D0700" w:rsidRDefault="002D0700" w:rsidP="00760E04">
            <w:pPr>
              <w:rPr>
                <w:b/>
                <w:caps/>
              </w:rPr>
            </w:pPr>
          </w:p>
        </w:tc>
      </w:tr>
      <w:tr w:rsidR="002D0700" w14:paraId="4450F547" w14:textId="77777777" w:rsidTr="00760E04">
        <w:tc>
          <w:tcPr>
            <w:tcW w:w="1435" w:type="dxa"/>
          </w:tcPr>
          <w:p w14:paraId="711C5373" w14:textId="3E539319" w:rsidR="002D0700" w:rsidRPr="00A9357F" w:rsidRDefault="0028525D" w:rsidP="00760E04">
            <w:pPr>
              <w:rPr>
                <w:b/>
                <w:caps/>
              </w:rPr>
            </w:pPr>
            <w:r>
              <w:rPr>
                <w:b/>
                <w:caps/>
              </w:rPr>
              <w:t>01/2019</w:t>
            </w:r>
          </w:p>
        </w:tc>
        <w:tc>
          <w:tcPr>
            <w:tcW w:w="1800" w:type="dxa"/>
          </w:tcPr>
          <w:p w14:paraId="66BA5A70" w14:textId="77777777" w:rsidR="002D0700" w:rsidRPr="00A9357F" w:rsidRDefault="002D0700" w:rsidP="00760E04">
            <w:pPr>
              <w:rPr>
                <w:b/>
                <w:caps/>
              </w:rPr>
            </w:pPr>
          </w:p>
        </w:tc>
        <w:tc>
          <w:tcPr>
            <w:tcW w:w="5220" w:type="dxa"/>
          </w:tcPr>
          <w:p w14:paraId="162C57AD" w14:textId="12D0429B" w:rsidR="002D0700" w:rsidRPr="00A9357F" w:rsidRDefault="0028525D" w:rsidP="00760E04">
            <w:pPr>
              <w:rPr>
                <w:b/>
                <w:caps/>
              </w:rPr>
            </w:pPr>
            <w:r w:rsidRPr="00FB3CF7">
              <w:rPr>
                <w:rFonts w:eastAsiaTheme="majorEastAsia" w:cstheme="minorHAnsi"/>
              </w:rPr>
              <w:t xml:space="preserve">Edits to section on when </w:t>
            </w:r>
            <w:r w:rsidRPr="00FB3CF7">
              <w:rPr>
                <w:rFonts w:cstheme="minorHAnsi"/>
              </w:rPr>
              <w:t>a client declines personal care that that the case may remain open to receive supportive housing services or subsidy.</w:t>
            </w:r>
          </w:p>
        </w:tc>
        <w:tc>
          <w:tcPr>
            <w:tcW w:w="1530" w:type="dxa"/>
          </w:tcPr>
          <w:p w14:paraId="3E2C4B49" w14:textId="77777777" w:rsidR="002D0700" w:rsidRDefault="002D0700" w:rsidP="00760E04">
            <w:pPr>
              <w:rPr>
                <w:b/>
                <w:caps/>
              </w:rPr>
            </w:pPr>
          </w:p>
        </w:tc>
      </w:tr>
      <w:tr w:rsidR="002D0700" w14:paraId="05B6D90B" w14:textId="77777777" w:rsidTr="00760E04">
        <w:tc>
          <w:tcPr>
            <w:tcW w:w="1435" w:type="dxa"/>
          </w:tcPr>
          <w:p w14:paraId="70DE82C0" w14:textId="6C76ABE0" w:rsidR="002D0700" w:rsidRPr="00A9357F" w:rsidRDefault="0028525D" w:rsidP="00760E04">
            <w:pPr>
              <w:rPr>
                <w:b/>
                <w:caps/>
              </w:rPr>
            </w:pPr>
            <w:r>
              <w:rPr>
                <w:b/>
                <w:caps/>
              </w:rPr>
              <w:t>08/2019</w:t>
            </w:r>
          </w:p>
        </w:tc>
        <w:tc>
          <w:tcPr>
            <w:tcW w:w="1800" w:type="dxa"/>
          </w:tcPr>
          <w:p w14:paraId="234AF76A" w14:textId="77777777" w:rsidR="002D0700" w:rsidRPr="00A9357F" w:rsidRDefault="002D0700" w:rsidP="00760E04">
            <w:pPr>
              <w:rPr>
                <w:b/>
                <w:caps/>
              </w:rPr>
            </w:pPr>
          </w:p>
        </w:tc>
        <w:tc>
          <w:tcPr>
            <w:tcW w:w="5220" w:type="dxa"/>
          </w:tcPr>
          <w:p w14:paraId="0A625FCA" w14:textId="7CFD55FA" w:rsidR="002D0700" w:rsidRPr="00A9357F" w:rsidRDefault="0028525D" w:rsidP="0028525D">
            <w:pPr>
              <w:pStyle w:val="BodyText"/>
              <w:ind w:left="0"/>
              <w:rPr>
                <w:b/>
                <w:caps/>
              </w:rPr>
            </w:pPr>
            <w:r>
              <w:rPr>
                <w:rFonts w:asciiTheme="minorHAnsi" w:hAnsiTheme="minorHAnsi" w:cstheme="minorHAnsi"/>
              </w:rPr>
              <w:t>Edits for clarity on program services.</w:t>
            </w:r>
          </w:p>
        </w:tc>
        <w:tc>
          <w:tcPr>
            <w:tcW w:w="1530" w:type="dxa"/>
          </w:tcPr>
          <w:p w14:paraId="7B018E23" w14:textId="77777777" w:rsidR="002D0700" w:rsidRDefault="002D0700" w:rsidP="00760E04">
            <w:pPr>
              <w:rPr>
                <w:b/>
                <w:caps/>
              </w:rPr>
            </w:pPr>
          </w:p>
        </w:tc>
      </w:tr>
      <w:tr w:rsidR="002D0700" w14:paraId="69F29506" w14:textId="77777777" w:rsidTr="00760E04">
        <w:tc>
          <w:tcPr>
            <w:tcW w:w="1435" w:type="dxa"/>
          </w:tcPr>
          <w:p w14:paraId="52B12614" w14:textId="7CAECA7C" w:rsidR="002D0700" w:rsidRPr="00A9357F" w:rsidRDefault="0028525D" w:rsidP="00760E04">
            <w:pPr>
              <w:rPr>
                <w:b/>
                <w:caps/>
              </w:rPr>
            </w:pPr>
            <w:r>
              <w:rPr>
                <w:b/>
                <w:caps/>
              </w:rPr>
              <w:t>06/2020</w:t>
            </w:r>
          </w:p>
        </w:tc>
        <w:tc>
          <w:tcPr>
            <w:tcW w:w="1800" w:type="dxa"/>
          </w:tcPr>
          <w:p w14:paraId="710EB81C" w14:textId="77777777" w:rsidR="002D0700" w:rsidRPr="00A9357F" w:rsidRDefault="002D0700" w:rsidP="00760E04">
            <w:pPr>
              <w:rPr>
                <w:b/>
                <w:caps/>
              </w:rPr>
            </w:pPr>
          </w:p>
        </w:tc>
        <w:tc>
          <w:tcPr>
            <w:tcW w:w="5220" w:type="dxa"/>
          </w:tcPr>
          <w:p w14:paraId="4D42828B" w14:textId="77777777" w:rsidR="0028525D" w:rsidRPr="0028525D" w:rsidRDefault="0028525D" w:rsidP="0028525D">
            <w:pPr>
              <w:overflowPunct w:val="0"/>
              <w:autoSpaceDE w:val="0"/>
              <w:autoSpaceDN w:val="0"/>
              <w:adjustRightInd w:val="0"/>
              <w:spacing w:before="120" w:after="120" w:line="220" w:lineRule="atLeast"/>
              <w:textAlignment w:val="baseline"/>
              <w:rPr>
                <w:rFonts w:eastAsia="Times New Roman" w:cs="Calibri"/>
                <w:szCs w:val="20"/>
              </w:rPr>
            </w:pPr>
            <w:r w:rsidRPr="0028525D">
              <w:rPr>
                <w:rFonts w:eastAsia="Times New Roman" w:cs="Calibri"/>
                <w:szCs w:val="20"/>
              </w:rPr>
              <w:t>Edits to update FCS and GOSH sections for clarity on program services and for formatting.</w:t>
            </w:r>
          </w:p>
          <w:p w14:paraId="5CBA0B1F" w14:textId="102969FC" w:rsidR="002D0700" w:rsidRPr="00A9357F" w:rsidRDefault="002D0700" w:rsidP="00760E04">
            <w:pPr>
              <w:rPr>
                <w:b/>
                <w:caps/>
              </w:rPr>
            </w:pPr>
          </w:p>
        </w:tc>
        <w:tc>
          <w:tcPr>
            <w:tcW w:w="1530" w:type="dxa"/>
          </w:tcPr>
          <w:p w14:paraId="68499554" w14:textId="77777777" w:rsidR="002D0700" w:rsidRDefault="002D0700" w:rsidP="00760E04">
            <w:pPr>
              <w:rPr>
                <w:b/>
                <w:caps/>
              </w:rPr>
            </w:pPr>
          </w:p>
        </w:tc>
      </w:tr>
      <w:tr w:rsidR="002D0700" w14:paraId="581B0889" w14:textId="77777777" w:rsidTr="00760E04">
        <w:tc>
          <w:tcPr>
            <w:tcW w:w="1435" w:type="dxa"/>
          </w:tcPr>
          <w:p w14:paraId="1A4BFB65" w14:textId="0054E945" w:rsidR="002D0700" w:rsidRPr="00A9357F" w:rsidRDefault="0028525D" w:rsidP="00760E04">
            <w:pPr>
              <w:rPr>
                <w:b/>
                <w:caps/>
              </w:rPr>
            </w:pPr>
            <w:r>
              <w:rPr>
                <w:b/>
                <w:caps/>
              </w:rPr>
              <w:t>8/2020</w:t>
            </w:r>
          </w:p>
        </w:tc>
        <w:tc>
          <w:tcPr>
            <w:tcW w:w="1800" w:type="dxa"/>
          </w:tcPr>
          <w:p w14:paraId="6FF820F7" w14:textId="77777777" w:rsidR="002D0700" w:rsidRPr="00A9357F" w:rsidRDefault="002D0700" w:rsidP="00760E04">
            <w:pPr>
              <w:rPr>
                <w:b/>
                <w:caps/>
              </w:rPr>
            </w:pPr>
          </w:p>
        </w:tc>
        <w:tc>
          <w:tcPr>
            <w:tcW w:w="5220" w:type="dxa"/>
          </w:tcPr>
          <w:p w14:paraId="1D158451" w14:textId="3B677F61" w:rsidR="002D0700" w:rsidRPr="00A9357F" w:rsidRDefault="0028525D" w:rsidP="00760E04">
            <w:pPr>
              <w:rPr>
                <w:b/>
                <w:caps/>
              </w:rPr>
            </w:pPr>
            <w:r w:rsidRPr="0028525D">
              <w:rPr>
                <w:rFonts w:ascii="Calibri" w:eastAsia="Calibri" w:hAnsi="Calibri" w:cs="Calibri"/>
              </w:rPr>
              <w:t>Hyperlinks added for LTC Manual Chapters 5b and 9b; updated FCS-SH and GOSH procedural steps.</w:t>
            </w:r>
          </w:p>
        </w:tc>
        <w:tc>
          <w:tcPr>
            <w:tcW w:w="1530" w:type="dxa"/>
          </w:tcPr>
          <w:p w14:paraId="5D81D025" w14:textId="77777777" w:rsidR="002D0700" w:rsidRDefault="002D0700" w:rsidP="00760E04">
            <w:pPr>
              <w:rPr>
                <w:b/>
                <w:caps/>
              </w:rPr>
            </w:pPr>
          </w:p>
        </w:tc>
      </w:tr>
      <w:tr w:rsidR="002D0700" w14:paraId="680B139D" w14:textId="77777777" w:rsidTr="00760E04">
        <w:tc>
          <w:tcPr>
            <w:tcW w:w="1435" w:type="dxa"/>
          </w:tcPr>
          <w:p w14:paraId="20235B98" w14:textId="67088C56" w:rsidR="002D0700" w:rsidRPr="00A9357F" w:rsidRDefault="0028525D" w:rsidP="00760E04">
            <w:pPr>
              <w:rPr>
                <w:b/>
                <w:caps/>
              </w:rPr>
            </w:pPr>
            <w:r>
              <w:rPr>
                <w:b/>
                <w:caps/>
              </w:rPr>
              <w:t>10/2020</w:t>
            </w:r>
          </w:p>
        </w:tc>
        <w:tc>
          <w:tcPr>
            <w:tcW w:w="1800" w:type="dxa"/>
          </w:tcPr>
          <w:p w14:paraId="077D984F" w14:textId="77777777" w:rsidR="002D0700" w:rsidRPr="00A9357F" w:rsidRDefault="002D0700" w:rsidP="00760E04">
            <w:pPr>
              <w:rPr>
                <w:b/>
                <w:caps/>
              </w:rPr>
            </w:pPr>
          </w:p>
        </w:tc>
        <w:tc>
          <w:tcPr>
            <w:tcW w:w="5220" w:type="dxa"/>
          </w:tcPr>
          <w:p w14:paraId="0A9829FD" w14:textId="77777777" w:rsidR="0028525D" w:rsidRPr="0028525D" w:rsidRDefault="0028525D" w:rsidP="0028525D">
            <w:pPr>
              <w:overflowPunct w:val="0"/>
              <w:autoSpaceDE w:val="0"/>
              <w:autoSpaceDN w:val="0"/>
              <w:adjustRightInd w:val="0"/>
              <w:spacing w:before="120" w:after="120" w:line="220" w:lineRule="atLeast"/>
              <w:textAlignment w:val="baseline"/>
              <w:rPr>
                <w:rFonts w:eastAsia="Times New Roman" w:cs="Calibri"/>
                <w:szCs w:val="20"/>
              </w:rPr>
            </w:pPr>
            <w:r w:rsidRPr="0028525D">
              <w:rPr>
                <w:rFonts w:eastAsia="Times New Roman" w:cs="Calibri"/>
                <w:szCs w:val="20"/>
              </w:rPr>
              <w:t>Updated GOSH Pre-Tenancy Service Code, provided clarification around SHPM vs CM responsibility in “GOSH Client Accepted” section and updated link for DSHS form 13-712</w:t>
            </w:r>
          </w:p>
          <w:p w14:paraId="7848CA1D" w14:textId="0FCC26B3" w:rsidR="002D0700" w:rsidRPr="00A9357F" w:rsidRDefault="002D0700" w:rsidP="00760E04">
            <w:pPr>
              <w:rPr>
                <w:b/>
                <w:caps/>
              </w:rPr>
            </w:pPr>
          </w:p>
        </w:tc>
        <w:tc>
          <w:tcPr>
            <w:tcW w:w="1530" w:type="dxa"/>
          </w:tcPr>
          <w:p w14:paraId="1B7EBC50" w14:textId="77777777" w:rsidR="002D0700" w:rsidRDefault="002D0700" w:rsidP="00760E04">
            <w:pPr>
              <w:rPr>
                <w:b/>
                <w:caps/>
              </w:rPr>
            </w:pPr>
          </w:p>
        </w:tc>
      </w:tr>
      <w:tr w:rsidR="002D0700" w14:paraId="0BD197F3" w14:textId="77777777" w:rsidTr="00760E04">
        <w:tc>
          <w:tcPr>
            <w:tcW w:w="1435" w:type="dxa"/>
          </w:tcPr>
          <w:p w14:paraId="0BFC63FA" w14:textId="4A230804" w:rsidR="002D0700" w:rsidRPr="00A9357F" w:rsidRDefault="0028525D" w:rsidP="00760E04">
            <w:pPr>
              <w:rPr>
                <w:b/>
                <w:caps/>
              </w:rPr>
            </w:pPr>
            <w:r>
              <w:rPr>
                <w:b/>
                <w:caps/>
              </w:rPr>
              <w:t>02/2021</w:t>
            </w:r>
          </w:p>
        </w:tc>
        <w:tc>
          <w:tcPr>
            <w:tcW w:w="1800" w:type="dxa"/>
          </w:tcPr>
          <w:p w14:paraId="6C941D8C" w14:textId="77777777" w:rsidR="002D0700" w:rsidRPr="00A9357F" w:rsidRDefault="002D0700" w:rsidP="00760E04">
            <w:pPr>
              <w:rPr>
                <w:b/>
                <w:caps/>
              </w:rPr>
            </w:pPr>
          </w:p>
        </w:tc>
        <w:tc>
          <w:tcPr>
            <w:tcW w:w="5220" w:type="dxa"/>
          </w:tcPr>
          <w:p w14:paraId="655DB220" w14:textId="77777777" w:rsidR="00C50434" w:rsidRPr="00C50434" w:rsidRDefault="00C50434" w:rsidP="00C50434">
            <w:pPr>
              <w:overflowPunct w:val="0"/>
              <w:autoSpaceDE w:val="0"/>
              <w:autoSpaceDN w:val="0"/>
              <w:adjustRightInd w:val="0"/>
              <w:spacing w:before="120" w:after="120" w:line="220" w:lineRule="atLeast"/>
              <w:rPr>
                <w:rFonts w:eastAsia="Times New Roman" w:cs="Calibri"/>
                <w:szCs w:val="20"/>
              </w:rPr>
            </w:pPr>
            <w:r w:rsidRPr="00C50434">
              <w:rPr>
                <w:rFonts w:eastAsia="Times New Roman" w:cs="Calibri"/>
                <w:szCs w:val="20"/>
              </w:rPr>
              <w:t xml:space="preserve">Rearranged chapter sections; Moved section on Governor’s Opportunity for Supportive Housing (GOSH) from Chapter 30d to </w:t>
            </w:r>
            <w:hyperlink r:id="rId73" w:history="1">
              <w:r w:rsidRPr="00C50434">
                <w:rPr>
                  <w:rFonts w:eastAsia="Times New Roman" w:cs="Calibri"/>
                  <w:color w:val="0000FF"/>
                  <w:szCs w:val="20"/>
                  <w:u w:val="single"/>
                </w:rPr>
                <w:t>Chapter 5b: Housing Resources for ALTSA Clients</w:t>
              </w:r>
            </w:hyperlink>
            <w:r w:rsidRPr="00C50434">
              <w:rPr>
                <w:rFonts w:eastAsia="Times New Roman" w:cs="Calibri"/>
                <w:color w:val="0000FF"/>
                <w:szCs w:val="20"/>
                <w:u w:val="single"/>
              </w:rPr>
              <w:t xml:space="preserve">; </w:t>
            </w:r>
            <w:r w:rsidRPr="00C50434">
              <w:rPr>
                <w:rFonts w:eastAsia="Times New Roman" w:cs="Calibri"/>
                <w:szCs w:val="20"/>
              </w:rPr>
              <w:t xml:space="preserve">Clarified FCS-SH Eligibility criteria; Added clarification that there is no participation for Supportive </w:t>
            </w:r>
            <w:r w:rsidRPr="00C50434">
              <w:rPr>
                <w:rFonts w:eastAsia="Times New Roman" w:cs="Calibri"/>
                <w:szCs w:val="20"/>
              </w:rPr>
              <w:lastRenderedPageBreak/>
              <w:t>Housing services; Added section on verifying if client is already enrolled in FCS-SH; Added clarification around Community Choice Guides and FCS-SH Providers.</w:t>
            </w:r>
          </w:p>
          <w:p w14:paraId="093E78C0" w14:textId="5BD2A819" w:rsidR="002D0700" w:rsidRPr="00A9357F" w:rsidRDefault="002D0700" w:rsidP="00760E04">
            <w:pPr>
              <w:rPr>
                <w:b/>
                <w:caps/>
              </w:rPr>
            </w:pPr>
          </w:p>
        </w:tc>
        <w:tc>
          <w:tcPr>
            <w:tcW w:w="1530" w:type="dxa"/>
          </w:tcPr>
          <w:p w14:paraId="3CAB1F03" w14:textId="77777777" w:rsidR="002D0700" w:rsidRDefault="002D0700" w:rsidP="00760E04">
            <w:pPr>
              <w:rPr>
                <w:b/>
                <w:caps/>
              </w:rPr>
            </w:pPr>
          </w:p>
        </w:tc>
      </w:tr>
      <w:tr w:rsidR="002D0700" w14:paraId="3C056BB4" w14:textId="77777777" w:rsidTr="00760E04">
        <w:tc>
          <w:tcPr>
            <w:tcW w:w="1435" w:type="dxa"/>
          </w:tcPr>
          <w:p w14:paraId="02BF014D" w14:textId="5C0F4E48" w:rsidR="002D0700" w:rsidRPr="00A9357F" w:rsidRDefault="0028525D" w:rsidP="00760E04">
            <w:pPr>
              <w:rPr>
                <w:b/>
                <w:caps/>
              </w:rPr>
            </w:pPr>
            <w:r>
              <w:rPr>
                <w:b/>
                <w:caps/>
              </w:rPr>
              <w:t>05/2021</w:t>
            </w:r>
          </w:p>
        </w:tc>
        <w:tc>
          <w:tcPr>
            <w:tcW w:w="1800" w:type="dxa"/>
          </w:tcPr>
          <w:p w14:paraId="74A1870A" w14:textId="77777777" w:rsidR="002D0700" w:rsidRPr="00A9357F" w:rsidRDefault="002D0700" w:rsidP="00760E04">
            <w:pPr>
              <w:rPr>
                <w:b/>
                <w:caps/>
              </w:rPr>
            </w:pPr>
          </w:p>
        </w:tc>
        <w:tc>
          <w:tcPr>
            <w:tcW w:w="5220" w:type="dxa"/>
          </w:tcPr>
          <w:p w14:paraId="3DFF757E" w14:textId="77777777" w:rsidR="00C50434" w:rsidRPr="00C50434" w:rsidRDefault="00C50434" w:rsidP="00C50434">
            <w:pPr>
              <w:overflowPunct w:val="0"/>
              <w:autoSpaceDE w:val="0"/>
              <w:autoSpaceDN w:val="0"/>
              <w:adjustRightInd w:val="0"/>
              <w:spacing w:before="120" w:after="120" w:line="220" w:lineRule="atLeast"/>
              <w:rPr>
                <w:rFonts w:eastAsia="Times New Roman" w:cs="Calibri"/>
                <w:szCs w:val="20"/>
              </w:rPr>
            </w:pPr>
            <w:r w:rsidRPr="00C50434">
              <w:rPr>
                <w:rFonts w:eastAsia="Times New Roman" w:cs="Calibri"/>
                <w:szCs w:val="20"/>
              </w:rPr>
              <w:t>Updated hyperlink in Chapter Section for Supportive Housing and Case Coordination</w:t>
            </w:r>
          </w:p>
          <w:p w14:paraId="73C680F2" w14:textId="25F559AD" w:rsidR="002D0700" w:rsidRPr="00A9357F" w:rsidRDefault="002D0700" w:rsidP="00760E04">
            <w:pPr>
              <w:rPr>
                <w:b/>
                <w:caps/>
              </w:rPr>
            </w:pPr>
          </w:p>
        </w:tc>
        <w:tc>
          <w:tcPr>
            <w:tcW w:w="1530" w:type="dxa"/>
          </w:tcPr>
          <w:p w14:paraId="214DAD7D" w14:textId="77777777" w:rsidR="002D0700" w:rsidRDefault="002D0700" w:rsidP="00760E04">
            <w:pPr>
              <w:rPr>
                <w:b/>
                <w:caps/>
              </w:rPr>
            </w:pPr>
          </w:p>
        </w:tc>
      </w:tr>
      <w:tr w:rsidR="002D0700" w14:paraId="7D45236F" w14:textId="77777777" w:rsidTr="00760E04">
        <w:tc>
          <w:tcPr>
            <w:tcW w:w="1435" w:type="dxa"/>
          </w:tcPr>
          <w:p w14:paraId="3701A352" w14:textId="7B2AC26F" w:rsidR="002D0700" w:rsidRPr="00A9357F" w:rsidRDefault="00C50434" w:rsidP="00760E04">
            <w:pPr>
              <w:rPr>
                <w:b/>
                <w:caps/>
              </w:rPr>
            </w:pPr>
            <w:r>
              <w:rPr>
                <w:b/>
                <w:caps/>
              </w:rPr>
              <w:t>02/2022</w:t>
            </w:r>
          </w:p>
        </w:tc>
        <w:tc>
          <w:tcPr>
            <w:tcW w:w="1800" w:type="dxa"/>
          </w:tcPr>
          <w:p w14:paraId="54E34CD7" w14:textId="77777777" w:rsidR="002D0700" w:rsidRPr="00A9357F" w:rsidRDefault="002D0700" w:rsidP="00760E04">
            <w:pPr>
              <w:rPr>
                <w:b/>
                <w:caps/>
              </w:rPr>
            </w:pPr>
          </w:p>
        </w:tc>
        <w:tc>
          <w:tcPr>
            <w:tcW w:w="5220" w:type="dxa"/>
          </w:tcPr>
          <w:p w14:paraId="2F07BBF5" w14:textId="2B8106B0" w:rsidR="002D0700" w:rsidRPr="00A9357F" w:rsidRDefault="00C50434" w:rsidP="00760E04">
            <w:pPr>
              <w:rPr>
                <w:b/>
                <w:caps/>
              </w:rPr>
            </w:pPr>
            <w:r w:rsidRPr="00C50434">
              <w:rPr>
                <w:rFonts w:ascii="Calibri" w:eastAsia="Calibri" w:hAnsi="Calibri" w:cs="Calibri"/>
              </w:rPr>
              <w:t xml:space="preserve">Updated hyperlinks, Updated Medicaid Transformation Project end date to December 31, </w:t>
            </w:r>
            <w:proofErr w:type="gramStart"/>
            <w:r w:rsidRPr="00C50434">
              <w:rPr>
                <w:rFonts w:ascii="Calibri" w:eastAsia="Calibri" w:hAnsi="Calibri" w:cs="Calibri"/>
              </w:rPr>
              <w:t>2022</w:t>
            </w:r>
            <w:proofErr w:type="gramEnd"/>
            <w:r w:rsidRPr="00C50434">
              <w:rPr>
                <w:rFonts w:ascii="Calibri" w:eastAsia="Calibri" w:hAnsi="Calibri" w:cs="Calibri"/>
              </w:rPr>
              <w:t xml:space="preserve"> to include the approved extension year, clarified some language throughout the Chapter</w:t>
            </w:r>
          </w:p>
        </w:tc>
        <w:tc>
          <w:tcPr>
            <w:tcW w:w="1530" w:type="dxa"/>
          </w:tcPr>
          <w:p w14:paraId="56C27667" w14:textId="77777777" w:rsidR="002D0700" w:rsidRDefault="002D0700" w:rsidP="00760E04">
            <w:pPr>
              <w:rPr>
                <w:b/>
                <w:caps/>
              </w:rPr>
            </w:pPr>
          </w:p>
        </w:tc>
      </w:tr>
      <w:tr w:rsidR="002D0700" w14:paraId="16420D2F" w14:textId="77777777" w:rsidTr="00760E04">
        <w:tc>
          <w:tcPr>
            <w:tcW w:w="1435" w:type="dxa"/>
          </w:tcPr>
          <w:p w14:paraId="606D473E" w14:textId="119E610A" w:rsidR="002D0700" w:rsidRPr="00A9357F" w:rsidRDefault="00C50434" w:rsidP="00760E04">
            <w:pPr>
              <w:rPr>
                <w:b/>
                <w:caps/>
              </w:rPr>
            </w:pPr>
            <w:r>
              <w:rPr>
                <w:b/>
                <w:caps/>
              </w:rPr>
              <w:t>08/2022</w:t>
            </w:r>
          </w:p>
        </w:tc>
        <w:tc>
          <w:tcPr>
            <w:tcW w:w="1800" w:type="dxa"/>
          </w:tcPr>
          <w:p w14:paraId="5B530158" w14:textId="77777777" w:rsidR="002D0700" w:rsidRPr="00A9357F" w:rsidRDefault="002D0700" w:rsidP="00760E04">
            <w:pPr>
              <w:rPr>
                <w:b/>
                <w:caps/>
              </w:rPr>
            </w:pPr>
          </w:p>
        </w:tc>
        <w:tc>
          <w:tcPr>
            <w:tcW w:w="5220" w:type="dxa"/>
          </w:tcPr>
          <w:p w14:paraId="0E106BA8" w14:textId="78BB7343" w:rsidR="002D0700" w:rsidRPr="00A9357F" w:rsidRDefault="00C50434" w:rsidP="0028525D">
            <w:pPr>
              <w:pStyle w:val="BodyText"/>
              <w:ind w:left="0"/>
              <w:rPr>
                <w:b/>
                <w:caps/>
              </w:rPr>
            </w:pPr>
            <w:r w:rsidRPr="00C50434">
              <w:rPr>
                <w:rFonts w:ascii="Calibri" w:eastAsia="Calibri" w:hAnsi="Calibri" w:cs="Calibri"/>
                <w:szCs w:val="22"/>
              </w:rPr>
              <w:t xml:space="preserve">Updated “Foundational Community Supports: History” section to include information on the five-year waiver renewal application the State submitted to CMS; updated “How can I tell if my client is enrolled in FCS-SH?” section to </w:t>
            </w:r>
            <w:proofErr w:type="spellStart"/>
            <w:r w:rsidRPr="00C50434">
              <w:rPr>
                <w:rFonts w:ascii="Calibri" w:eastAsia="Calibri" w:hAnsi="Calibri" w:cs="Calibri"/>
                <w:szCs w:val="22"/>
              </w:rPr>
              <w:t>CAREWeb</w:t>
            </w:r>
            <w:proofErr w:type="spellEnd"/>
            <w:r w:rsidRPr="00C50434">
              <w:rPr>
                <w:rFonts w:ascii="Calibri" w:eastAsia="Calibri" w:hAnsi="Calibri" w:cs="Calibri"/>
                <w:szCs w:val="22"/>
              </w:rPr>
              <w:t xml:space="preserve"> version.</w:t>
            </w:r>
          </w:p>
        </w:tc>
        <w:tc>
          <w:tcPr>
            <w:tcW w:w="1530" w:type="dxa"/>
          </w:tcPr>
          <w:p w14:paraId="26FEC115" w14:textId="77777777" w:rsidR="002D0700" w:rsidRDefault="002D0700" w:rsidP="00760E04">
            <w:pPr>
              <w:rPr>
                <w:b/>
                <w:caps/>
              </w:rPr>
            </w:pPr>
          </w:p>
        </w:tc>
      </w:tr>
      <w:tr w:rsidR="002D0700" w14:paraId="13D18914" w14:textId="77777777" w:rsidTr="00760E04">
        <w:tc>
          <w:tcPr>
            <w:tcW w:w="1435" w:type="dxa"/>
          </w:tcPr>
          <w:p w14:paraId="7F0093A5" w14:textId="00045363" w:rsidR="002D0700" w:rsidRPr="00A9357F" w:rsidRDefault="00C50434" w:rsidP="00760E04">
            <w:pPr>
              <w:rPr>
                <w:b/>
                <w:caps/>
              </w:rPr>
            </w:pPr>
            <w:r>
              <w:rPr>
                <w:b/>
                <w:caps/>
              </w:rPr>
              <w:t>08/2023</w:t>
            </w:r>
          </w:p>
        </w:tc>
        <w:tc>
          <w:tcPr>
            <w:tcW w:w="1800" w:type="dxa"/>
          </w:tcPr>
          <w:p w14:paraId="542D1D65" w14:textId="77777777" w:rsidR="002D0700" w:rsidRPr="00A9357F" w:rsidRDefault="002D0700" w:rsidP="00760E04">
            <w:pPr>
              <w:rPr>
                <w:b/>
                <w:caps/>
              </w:rPr>
            </w:pPr>
          </w:p>
        </w:tc>
        <w:tc>
          <w:tcPr>
            <w:tcW w:w="5220" w:type="dxa"/>
          </w:tcPr>
          <w:p w14:paraId="61CDA0A7" w14:textId="3084EB93" w:rsidR="002D0700" w:rsidRPr="00A9357F" w:rsidRDefault="00C50434" w:rsidP="00760E04">
            <w:pPr>
              <w:rPr>
                <w:b/>
                <w:caps/>
              </w:rPr>
            </w:pPr>
            <w:r w:rsidRPr="00C50434">
              <w:rPr>
                <w:rFonts w:ascii="Calibri" w:eastAsia="Calibri" w:hAnsi="Calibri" w:cs="Calibri"/>
              </w:rPr>
              <w:t>Updated with information on MTP 2.0 renewal and new end date. Reference to FCS-SH Transition Assistance Program added under Reimbursements section.</w:t>
            </w:r>
          </w:p>
        </w:tc>
        <w:tc>
          <w:tcPr>
            <w:tcW w:w="1530" w:type="dxa"/>
          </w:tcPr>
          <w:p w14:paraId="28991544" w14:textId="77777777" w:rsidR="002D0700" w:rsidRDefault="002D0700" w:rsidP="00760E04">
            <w:pPr>
              <w:rPr>
                <w:b/>
                <w:caps/>
              </w:rPr>
            </w:pPr>
          </w:p>
        </w:tc>
      </w:tr>
      <w:tr w:rsidR="002D0700" w14:paraId="7C2B9FB9" w14:textId="77777777" w:rsidTr="00760E04">
        <w:tc>
          <w:tcPr>
            <w:tcW w:w="1435" w:type="dxa"/>
          </w:tcPr>
          <w:p w14:paraId="688480A8" w14:textId="68471193" w:rsidR="002D0700" w:rsidRPr="00A9357F" w:rsidRDefault="00C50434" w:rsidP="00760E04">
            <w:pPr>
              <w:rPr>
                <w:b/>
                <w:caps/>
              </w:rPr>
            </w:pPr>
            <w:r>
              <w:rPr>
                <w:b/>
                <w:caps/>
              </w:rPr>
              <w:t>08/2024</w:t>
            </w:r>
          </w:p>
        </w:tc>
        <w:tc>
          <w:tcPr>
            <w:tcW w:w="1800" w:type="dxa"/>
          </w:tcPr>
          <w:p w14:paraId="3E48964E" w14:textId="77777777" w:rsidR="002D0700" w:rsidRPr="00A9357F" w:rsidRDefault="002D0700" w:rsidP="00760E04">
            <w:pPr>
              <w:rPr>
                <w:b/>
                <w:caps/>
              </w:rPr>
            </w:pPr>
          </w:p>
        </w:tc>
        <w:tc>
          <w:tcPr>
            <w:tcW w:w="5220" w:type="dxa"/>
          </w:tcPr>
          <w:p w14:paraId="7B098DC8" w14:textId="77777777" w:rsidR="00C50434" w:rsidRPr="00C50434" w:rsidRDefault="00C50434" w:rsidP="00C50434">
            <w:pPr>
              <w:overflowPunct w:val="0"/>
              <w:autoSpaceDE w:val="0"/>
              <w:autoSpaceDN w:val="0"/>
              <w:adjustRightInd w:val="0"/>
              <w:spacing w:before="120" w:after="120" w:line="220" w:lineRule="atLeast"/>
              <w:rPr>
                <w:ins w:id="56" w:author="Woodin, Joana G (DSHS/ALTSA/HCS)" w:date="2024-10-24T10:39:00Z" w16du:dateUtc="2024-10-24T17:39:00Z"/>
                <w:rFonts w:eastAsia="Times New Roman" w:cs="Calibri"/>
                <w:szCs w:val="20"/>
              </w:rPr>
            </w:pPr>
            <w:r w:rsidRPr="00C50434">
              <w:rPr>
                <w:rFonts w:eastAsia="Times New Roman" w:cs="Calibri"/>
                <w:szCs w:val="20"/>
              </w:rPr>
              <w:t>Updated page numbers, table of contents, and replaced Amerigroup with Wellpoint.  Added additional info regarding FCS-SH with DSHS (CCG/GOSH) contracts. Added Office of Housing Website link</w:t>
            </w:r>
          </w:p>
          <w:p w14:paraId="01BB100C" w14:textId="31353B2A" w:rsidR="002D0700" w:rsidRPr="00A9357F" w:rsidRDefault="002D0700" w:rsidP="00C50434">
            <w:pPr>
              <w:ind w:firstLine="720"/>
              <w:rPr>
                <w:b/>
                <w:caps/>
              </w:rPr>
            </w:pPr>
          </w:p>
        </w:tc>
        <w:tc>
          <w:tcPr>
            <w:tcW w:w="1530" w:type="dxa"/>
          </w:tcPr>
          <w:p w14:paraId="00634A72" w14:textId="77777777" w:rsidR="002D0700" w:rsidRDefault="002D0700" w:rsidP="00760E04">
            <w:pPr>
              <w:rPr>
                <w:b/>
                <w:caps/>
              </w:rPr>
            </w:pPr>
          </w:p>
        </w:tc>
      </w:tr>
      <w:tr w:rsidR="002D0700" w14:paraId="5C99DBB0" w14:textId="77777777" w:rsidTr="00760E04">
        <w:tc>
          <w:tcPr>
            <w:tcW w:w="1435" w:type="dxa"/>
          </w:tcPr>
          <w:p w14:paraId="309B88C5" w14:textId="3AFCAE7D" w:rsidR="002D0700" w:rsidRPr="00A9357F" w:rsidRDefault="002D0700" w:rsidP="00760E04">
            <w:pPr>
              <w:rPr>
                <w:b/>
                <w:caps/>
              </w:rPr>
            </w:pPr>
          </w:p>
        </w:tc>
        <w:tc>
          <w:tcPr>
            <w:tcW w:w="1800" w:type="dxa"/>
          </w:tcPr>
          <w:p w14:paraId="59DAADEE" w14:textId="77777777" w:rsidR="002D0700" w:rsidRPr="00A9357F" w:rsidRDefault="002D0700" w:rsidP="00760E04">
            <w:pPr>
              <w:rPr>
                <w:b/>
                <w:caps/>
              </w:rPr>
            </w:pPr>
          </w:p>
        </w:tc>
        <w:tc>
          <w:tcPr>
            <w:tcW w:w="5220" w:type="dxa"/>
          </w:tcPr>
          <w:p w14:paraId="354F5E6D" w14:textId="042EBE4F" w:rsidR="002D0700" w:rsidRPr="00A9357F" w:rsidRDefault="002D0700" w:rsidP="00760E04">
            <w:pPr>
              <w:rPr>
                <w:b/>
                <w:caps/>
              </w:rPr>
            </w:pPr>
          </w:p>
        </w:tc>
        <w:tc>
          <w:tcPr>
            <w:tcW w:w="1530" w:type="dxa"/>
          </w:tcPr>
          <w:p w14:paraId="40E642B4" w14:textId="77777777" w:rsidR="002D0700" w:rsidRDefault="002D0700" w:rsidP="00760E04">
            <w:pPr>
              <w:rPr>
                <w:b/>
                <w:caps/>
              </w:rPr>
            </w:pPr>
          </w:p>
        </w:tc>
      </w:tr>
      <w:tr w:rsidR="002D0700" w14:paraId="18A8C7F5" w14:textId="77777777" w:rsidTr="00760E04">
        <w:tc>
          <w:tcPr>
            <w:tcW w:w="1435" w:type="dxa"/>
          </w:tcPr>
          <w:p w14:paraId="158DE926" w14:textId="77B73946" w:rsidR="002D0700" w:rsidRPr="00A9357F" w:rsidRDefault="002D0700" w:rsidP="00760E04">
            <w:pPr>
              <w:rPr>
                <w:b/>
                <w:caps/>
              </w:rPr>
            </w:pPr>
          </w:p>
        </w:tc>
        <w:tc>
          <w:tcPr>
            <w:tcW w:w="1800" w:type="dxa"/>
          </w:tcPr>
          <w:p w14:paraId="0036141A" w14:textId="77777777" w:rsidR="002D0700" w:rsidRPr="00A9357F" w:rsidRDefault="002D0700" w:rsidP="00760E04">
            <w:pPr>
              <w:rPr>
                <w:b/>
                <w:caps/>
              </w:rPr>
            </w:pPr>
          </w:p>
        </w:tc>
        <w:tc>
          <w:tcPr>
            <w:tcW w:w="5220" w:type="dxa"/>
          </w:tcPr>
          <w:p w14:paraId="35ADCCE3" w14:textId="238A0A7F" w:rsidR="002D0700" w:rsidRPr="00A9357F" w:rsidRDefault="002D0700" w:rsidP="00760E04">
            <w:pPr>
              <w:rPr>
                <w:b/>
                <w:caps/>
              </w:rPr>
            </w:pPr>
          </w:p>
        </w:tc>
        <w:tc>
          <w:tcPr>
            <w:tcW w:w="1530" w:type="dxa"/>
          </w:tcPr>
          <w:p w14:paraId="6799F715" w14:textId="77777777" w:rsidR="002D0700" w:rsidRDefault="002D0700" w:rsidP="00760E04">
            <w:pPr>
              <w:rPr>
                <w:b/>
                <w:caps/>
              </w:rPr>
            </w:pPr>
          </w:p>
        </w:tc>
      </w:tr>
      <w:tr w:rsidR="002D0700" w14:paraId="37F7C142" w14:textId="77777777" w:rsidTr="00760E04">
        <w:tc>
          <w:tcPr>
            <w:tcW w:w="1435" w:type="dxa"/>
          </w:tcPr>
          <w:p w14:paraId="1E0BC7FD" w14:textId="4DD0DFAA" w:rsidR="002D0700" w:rsidRPr="00A9357F" w:rsidRDefault="002D0700" w:rsidP="00760E04">
            <w:pPr>
              <w:rPr>
                <w:b/>
                <w:caps/>
              </w:rPr>
            </w:pPr>
          </w:p>
        </w:tc>
        <w:tc>
          <w:tcPr>
            <w:tcW w:w="1800" w:type="dxa"/>
          </w:tcPr>
          <w:p w14:paraId="45040169" w14:textId="77777777" w:rsidR="002D0700" w:rsidRPr="00A9357F" w:rsidRDefault="002D0700" w:rsidP="00760E04">
            <w:pPr>
              <w:rPr>
                <w:b/>
                <w:caps/>
              </w:rPr>
            </w:pPr>
          </w:p>
        </w:tc>
        <w:tc>
          <w:tcPr>
            <w:tcW w:w="5220" w:type="dxa"/>
          </w:tcPr>
          <w:p w14:paraId="45B70471" w14:textId="7627D40D" w:rsidR="002D0700" w:rsidRPr="00A9357F" w:rsidRDefault="002D0700" w:rsidP="00760E04">
            <w:pPr>
              <w:rPr>
                <w:b/>
                <w:caps/>
              </w:rPr>
            </w:pPr>
          </w:p>
        </w:tc>
        <w:tc>
          <w:tcPr>
            <w:tcW w:w="1530" w:type="dxa"/>
          </w:tcPr>
          <w:p w14:paraId="19324117" w14:textId="77777777" w:rsidR="002D0700" w:rsidRDefault="002D0700" w:rsidP="00760E04">
            <w:pPr>
              <w:rPr>
                <w:b/>
                <w:caps/>
              </w:rPr>
            </w:pPr>
          </w:p>
        </w:tc>
      </w:tr>
      <w:tr w:rsidR="002D0700" w14:paraId="32324329" w14:textId="77777777" w:rsidTr="00760E04">
        <w:tc>
          <w:tcPr>
            <w:tcW w:w="1435" w:type="dxa"/>
          </w:tcPr>
          <w:p w14:paraId="36BDD9C4" w14:textId="589B030D" w:rsidR="002D0700" w:rsidRPr="00A9357F" w:rsidRDefault="002D0700" w:rsidP="00760E04">
            <w:pPr>
              <w:rPr>
                <w:b/>
                <w:caps/>
              </w:rPr>
            </w:pPr>
          </w:p>
        </w:tc>
        <w:tc>
          <w:tcPr>
            <w:tcW w:w="1800" w:type="dxa"/>
          </w:tcPr>
          <w:p w14:paraId="2C581769" w14:textId="77777777" w:rsidR="002D0700" w:rsidRPr="00A9357F" w:rsidRDefault="002D0700" w:rsidP="00760E04">
            <w:pPr>
              <w:rPr>
                <w:b/>
                <w:caps/>
              </w:rPr>
            </w:pPr>
          </w:p>
        </w:tc>
        <w:tc>
          <w:tcPr>
            <w:tcW w:w="5220" w:type="dxa"/>
          </w:tcPr>
          <w:p w14:paraId="4A86DD80" w14:textId="70FEF98C" w:rsidR="002D0700" w:rsidRPr="00A9357F" w:rsidRDefault="002D0700" w:rsidP="00760E04">
            <w:pPr>
              <w:rPr>
                <w:b/>
                <w:caps/>
              </w:rPr>
            </w:pPr>
          </w:p>
        </w:tc>
        <w:tc>
          <w:tcPr>
            <w:tcW w:w="1530" w:type="dxa"/>
          </w:tcPr>
          <w:p w14:paraId="32EC66D8" w14:textId="77777777" w:rsidR="002D0700" w:rsidRDefault="002D0700" w:rsidP="00760E04">
            <w:pPr>
              <w:rPr>
                <w:b/>
                <w:caps/>
              </w:rPr>
            </w:pPr>
          </w:p>
        </w:tc>
      </w:tr>
      <w:tr w:rsidR="002D0700" w14:paraId="39741612" w14:textId="77777777" w:rsidTr="00760E04">
        <w:tc>
          <w:tcPr>
            <w:tcW w:w="1435" w:type="dxa"/>
          </w:tcPr>
          <w:p w14:paraId="4D475BCD" w14:textId="23AC740E" w:rsidR="002D0700" w:rsidRPr="00A9357F" w:rsidRDefault="002D0700" w:rsidP="00760E04">
            <w:pPr>
              <w:rPr>
                <w:b/>
                <w:caps/>
              </w:rPr>
            </w:pPr>
          </w:p>
        </w:tc>
        <w:tc>
          <w:tcPr>
            <w:tcW w:w="1800" w:type="dxa"/>
          </w:tcPr>
          <w:p w14:paraId="4599B47E" w14:textId="77777777" w:rsidR="002D0700" w:rsidRPr="00A9357F" w:rsidRDefault="002D0700" w:rsidP="00760E04">
            <w:pPr>
              <w:rPr>
                <w:b/>
                <w:caps/>
              </w:rPr>
            </w:pPr>
          </w:p>
        </w:tc>
        <w:tc>
          <w:tcPr>
            <w:tcW w:w="5220" w:type="dxa"/>
          </w:tcPr>
          <w:p w14:paraId="34AE2AA1" w14:textId="00B86653" w:rsidR="002D0700" w:rsidRPr="00A9357F" w:rsidRDefault="002D0700" w:rsidP="00760E04">
            <w:pPr>
              <w:rPr>
                <w:b/>
                <w:caps/>
              </w:rPr>
            </w:pPr>
          </w:p>
        </w:tc>
        <w:tc>
          <w:tcPr>
            <w:tcW w:w="1530" w:type="dxa"/>
          </w:tcPr>
          <w:p w14:paraId="18A628B3" w14:textId="77777777" w:rsidR="002D0700" w:rsidRDefault="002D0700" w:rsidP="00760E04">
            <w:pPr>
              <w:rPr>
                <w:b/>
                <w:caps/>
              </w:rPr>
            </w:pPr>
          </w:p>
        </w:tc>
      </w:tr>
      <w:tr w:rsidR="002D0700" w14:paraId="757D63EC" w14:textId="77777777" w:rsidTr="00760E04">
        <w:tc>
          <w:tcPr>
            <w:tcW w:w="1435" w:type="dxa"/>
          </w:tcPr>
          <w:p w14:paraId="357F8F79" w14:textId="0C9B8CF8" w:rsidR="002D0700" w:rsidRPr="00A9357F" w:rsidRDefault="002D0700" w:rsidP="00760E04">
            <w:pPr>
              <w:rPr>
                <w:b/>
                <w:caps/>
              </w:rPr>
            </w:pPr>
          </w:p>
        </w:tc>
        <w:tc>
          <w:tcPr>
            <w:tcW w:w="1800" w:type="dxa"/>
          </w:tcPr>
          <w:p w14:paraId="79AFF41D" w14:textId="77777777" w:rsidR="002D0700" w:rsidRPr="00A9357F" w:rsidRDefault="002D0700" w:rsidP="00760E04">
            <w:pPr>
              <w:rPr>
                <w:b/>
                <w:caps/>
              </w:rPr>
            </w:pPr>
          </w:p>
        </w:tc>
        <w:tc>
          <w:tcPr>
            <w:tcW w:w="5220" w:type="dxa"/>
          </w:tcPr>
          <w:p w14:paraId="6E34F099" w14:textId="5009A6E8" w:rsidR="002D0700" w:rsidRPr="00A9357F" w:rsidRDefault="002D0700" w:rsidP="00760E04">
            <w:pPr>
              <w:rPr>
                <w:b/>
                <w:caps/>
              </w:rPr>
            </w:pPr>
          </w:p>
        </w:tc>
        <w:tc>
          <w:tcPr>
            <w:tcW w:w="1530" w:type="dxa"/>
          </w:tcPr>
          <w:p w14:paraId="7FFF055B" w14:textId="77777777" w:rsidR="002D0700" w:rsidRDefault="002D0700" w:rsidP="00760E04">
            <w:pPr>
              <w:rPr>
                <w:b/>
                <w:caps/>
              </w:rPr>
            </w:pPr>
          </w:p>
        </w:tc>
      </w:tr>
      <w:tr w:rsidR="002D0700" w14:paraId="2F43F900" w14:textId="77777777" w:rsidTr="00760E04">
        <w:tc>
          <w:tcPr>
            <w:tcW w:w="1435" w:type="dxa"/>
          </w:tcPr>
          <w:p w14:paraId="666F5C47" w14:textId="317D870E" w:rsidR="002D0700" w:rsidRPr="002D0700" w:rsidRDefault="002D0700" w:rsidP="00760E04">
            <w:pPr>
              <w:rPr>
                <w:b/>
                <w:caps/>
              </w:rPr>
            </w:pPr>
          </w:p>
        </w:tc>
        <w:tc>
          <w:tcPr>
            <w:tcW w:w="1800" w:type="dxa"/>
          </w:tcPr>
          <w:p w14:paraId="59340042" w14:textId="77777777" w:rsidR="002D0700" w:rsidRPr="00A9357F" w:rsidRDefault="002D0700" w:rsidP="00760E04">
            <w:pPr>
              <w:rPr>
                <w:b/>
                <w:caps/>
              </w:rPr>
            </w:pPr>
          </w:p>
        </w:tc>
        <w:tc>
          <w:tcPr>
            <w:tcW w:w="5220" w:type="dxa"/>
          </w:tcPr>
          <w:p w14:paraId="3AFAD678" w14:textId="698C741D" w:rsidR="002D0700" w:rsidRPr="00A9357F" w:rsidRDefault="002D0700" w:rsidP="00760E04">
            <w:pPr>
              <w:rPr>
                <w:b/>
                <w:caps/>
              </w:rPr>
            </w:pPr>
          </w:p>
        </w:tc>
        <w:tc>
          <w:tcPr>
            <w:tcW w:w="1530" w:type="dxa"/>
          </w:tcPr>
          <w:p w14:paraId="4402820D" w14:textId="77777777" w:rsidR="002D0700" w:rsidRDefault="002D0700" w:rsidP="00760E04">
            <w:pPr>
              <w:rPr>
                <w:b/>
                <w:caps/>
              </w:rPr>
            </w:pPr>
          </w:p>
        </w:tc>
      </w:tr>
      <w:tr w:rsidR="002D0700" w14:paraId="69BA7A40" w14:textId="77777777" w:rsidTr="00760E04">
        <w:tc>
          <w:tcPr>
            <w:tcW w:w="1435" w:type="dxa"/>
          </w:tcPr>
          <w:p w14:paraId="5DB44B64" w14:textId="28871E95" w:rsidR="002D0700" w:rsidRPr="002D0700" w:rsidRDefault="002D0700" w:rsidP="00760E04">
            <w:pPr>
              <w:rPr>
                <w:b/>
                <w:bCs/>
              </w:rPr>
            </w:pPr>
          </w:p>
        </w:tc>
        <w:tc>
          <w:tcPr>
            <w:tcW w:w="1800" w:type="dxa"/>
          </w:tcPr>
          <w:p w14:paraId="68BD25B9" w14:textId="77777777" w:rsidR="002D0700" w:rsidRDefault="002D0700" w:rsidP="00760E04"/>
        </w:tc>
        <w:tc>
          <w:tcPr>
            <w:tcW w:w="5220" w:type="dxa"/>
          </w:tcPr>
          <w:p w14:paraId="3B5D27B6" w14:textId="2C48E96E" w:rsidR="002D0700" w:rsidRDefault="002D0700" w:rsidP="00760E04"/>
        </w:tc>
        <w:tc>
          <w:tcPr>
            <w:tcW w:w="1530" w:type="dxa"/>
          </w:tcPr>
          <w:p w14:paraId="7FC95478" w14:textId="77777777" w:rsidR="002D0700" w:rsidRDefault="002D0700" w:rsidP="00760E04"/>
        </w:tc>
      </w:tr>
      <w:bookmarkEnd w:id="37"/>
      <w:bookmarkEnd w:id="38"/>
      <w:bookmarkEnd w:id="39"/>
      <w:bookmarkEnd w:id="40"/>
      <w:bookmarkEnd w:id="41"/>
      <w:bookmarkEnd w:id="55"/>
    </w:tbl>
    <w:p w14:paraId="509E7D6F" w14:textId="3DC74D8C"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even" r:id="rId74"/>
      <w:headerReference w:type="default" r:id="rId75"/>
      <w:footerReference w:type="even" r:id="rId76"/>
      <w:footerReference w:type="default" r:id="rId77"/>
      <w:headerReference w:type="first" r:id="rId78"/>
      <w:footerReference w:type="first" r:id="rId79"/>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9022E" w14:textId="77777777" w:rsidR="00D7227D" w:rsidRDefault="00D7227D" w:rsidP="00471F01">
      <w:r>
        <w:separator/>
      </w:r>
    </w:p>
    <w:p w14:paraId="59458703" w14:textId="77777777" w:rsidR="00D7227D" w:rsidRDefault="00D7227D"/>
  </w:endnote>
  <w:endnote w:type="continuationSeparator" w:id="0">
    <w:p w14:paraId="0CA9217B" w14:textId="77777777" w:rsidR="00D7227D" w:rsidRDefault="00D7227D" w:rsidP="00471F01">
      <w:r>
        <w:continuationSeparator/>
      </w:r>
    </w:p>
    <w:p w14:paraId="4F76357D" w14:textId="77777777" w:rsidR="00D7227D" w:rsidRDefault="00D722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8E719" w14:textId="77777777" w:rsidR="00B131E3" w:rsidRDefault="00B131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00558A21" w:rsidR="008967B9" w:rsidRPr="006D7365" w:rsidRDefault="008967B9" w:rsidP="00471F01">
    <w:pPr>
      <w:rPr>
        <w:sz w:val="16"/>
      </w:rPr>
    </w:pPr>
    <w:r w:rsidRPr="006239A5">
      <w:rPr>
        <w:rFonts w:ascii="Cambria" w:hAnsi="Cambria"/>
        <w:caps/>
      </w:rPr>
      <w:t xml:space="preserve">Page </w:t>
    </w:r>
    <w:sdt>
      <w:sdtPr>
        <w:rPr>
          <w:rFonts w:ascii="Cambria" w:hAnsi="Cambria"/>
          <w:caps/>
        </w:rPr>
        <w:id w:val="-592318871"/>
        <w:text/>
      </w:sdtPr>
      <w:sdtEndPr/>
      <w:sdtContent>
        <w:r w:rsidR="00C50434">
          <w:rPr>
            <w:rFonts w:ascii="Cambria" w:hAnsi="Cambria"/>
            <w:caps/>
          </w:rPr>
          <w:t>30d</w:t>
        </w:r>
      </w:sdtContent>
    </w:sdt>
    <w:r w:rsidRPr="006239A5">
      <w:rPr>
        <w:rFonts w:ascii="Cambria" w:hAnsi="Cambria"/>
        <w:caps/>
      </w:rPr>
      <w:t>.</w:t>
    </w:r>
    <w:r w:rsidRPr="00360A06">
      <w:rPr>
        <w:rFonts w:ascii="Cambria" w:hAnsi="Cambria"/>
        <w:caps/>
      </w:rPr>
      <w:fldChar w:fldCharType="begin"/>
    </w:r>
    <w:r w:rsidRPr="00360A06">
      <w:rPr>
        <w:rFonts w:ascii="Cambria" w:hAnsi="Cambria"/>
        <w:caps/>
      </w:rPr>
      <w:instrText xml:space="preserve"> PAGE   \* MERGEFORMAT </w:instrText>
    </w:r>
    <w:r w:rsidRPr="00360A06">
      <w:rPr>
        <w:rFonts w:ascii="Cambria" w:hAnsi="Cambria"/>
        <w:caps/>
      </w:rPr>
      <w:fldChar w:fldCharType="separate"/>
    </w:r>
    <w:r w:rsidR="00CE4B5D">
      <w:rPr>
        <w:rFonts w:ascii="Cambria" w:hAnsi="Cambria"/>
        <w:caps/>
        <w:noProof/>
      </w:rPr>
      <w:t>2</w:t>
    </w:r>
    <w:r w:rsidRPr="00360A06">
      <w:rPr>
        <w:rFonts w:ascii="Cambria" w:hAnsi="Cambria"/>
        <w:caps/>
        <w:noProof/>
      </w:rPr>
      <w:fldChar w:fldCharType="end"/>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caps/>
        <w:noProof/>
      </w:rPr>
      <w:tab/>
    </w:r>
    <w:r>
      <w:rPr>
        <w:rFonts w:ascii="Cambria" w:hAnsi="Cambria"/>
        <w:i/>
        <w:sz w:val="18"/>
        <w:szCs w:val="18"/>
      </w:rPr>
      <w:t>Last R</w:t>
    </w:r>
    <w:r w:rsidRPr="006239A5">
      <w:rPr>
        <w:rFonts w:ascii="Cambria" w:hAnsi="Cambria"/>
        <w:i/>
        <w:sz w:val="18"/>
        <w:szCs w:val="18"/>
      </w:rPr>
      <w:t>evised</w:t>
    </w:r>
    <w:r>
      <w:rPr>
        <w:rFonts w:ascii="Cambria" w:hAnsi="Cambria"/>
        <w:i/>
        <w:sz w:val="18"/>
        <w:szCs w:val="18"/>
      </w:rPr>
      <w:t>:</w:t>
    </w:r>
    <w:r w:rsidRPr="006239A5">
      <w:rPr>
        <w:rFonts w:ascii="Cambria" w:hAnsi="Cambria"/>
        <w:i/>
        <w:sz w:val="18"/>
        <w:szCs w:val="18"/>
      </w:rPr>
      <w:t xml:space="preserve"> </w:t>
    </w:r>
    <w:sdt>
      <w:sdtPr>
        <w:rPr>
          <w:rFonts w:ascii="Cambria" w:hAnsi="Cambria"/>
          <w:i/>
          <w:sz w:val="18"/>
          <w:szCs w:val="18"/>
        </w:rPr>
        <w:id w:val="1412045601"/>
      </w:sdtPr>
      <w:sdtEndPr/>
      <w:sdtContent>
        <w:r w:rsidR="00C50434">
          <w:rPr>
            <w:rFonts w:ascii="Cambria" w:hAnsi="Cambria"/>
            <w:i/>
            <w:sz w:val="18"/>
            <w:szCs w:val="18"/>
          </w:rPr>
          <w:t>4</w:t>
        </w:r>
        <w:r w:rsidR="007D0891">
          <w:rPr>
            <w:rFonts w:ascii="Cambria" w:hAnsi="Cambria"/>
            <w:i/>
            <w:sz w:val="18"/>
            <w:szCs w:val="18"/>
          </w:rPr>
          <w:t>/2025</w:t>
        </w:r>
      </w:sdtContent>
    </w:sdt>
  </w:p>
  <w:p w14:paraId="169F2E6C" w14:textId="77777777" w:rsidR="008967B9" w:rsidRDefault="008967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A97B5" w14:textId="77777777" w:rsidR="00B131E3" w:rsidRDefault="00B13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F938C" w14:textId="77777777" w:rsidR="00D7227D" w:rsidRDefault="00D7227D" w:rsidP="00471F01">
      <w:r>
        <w:separator/>
      </w:r>
    </w:p>
    <w:p w14:paraId="03CC38EE" w14:textId="77777777" w:rsidR="00D7227D" w:rsidRDefault="00D7227D"/>
  </w:footnote>
  <w:footnote w:type="continuationSeparator" w:id="0">
    <w:p w14:paraId="32A24577" w14:textId="77777777" w:rsidR="00D7227D" w:rsidRDefault="00D7227D" w:rsidP="00471F01">
      <w:r>
        <w:continuationSeparator/>
      </w:r>
    </w:p>
    <w:p w14:paraId="164FA699" w14:textId="77777777" w:rsidR="00D7227D" w:rsidRDefault="00D722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8392" w14:textId="77777777" w:rsidR="00B131E3" w:rsidRDefault="00B13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685396BA"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EndPr/>
            <w:sdtContent>
              <w:r w:rsidR="00BF4A3D">
                <w:rPr>
                  <w:rFonts w:ascii="Cambria" w:hAnsi="Cambria"/>
                  <w:color w:val="193F6F"/>
                  <w:sz w:val="24"/>
                  <w:szCs w:val="24"/>
                </w:rPr>
                <w:t>30</w:t>
              </w:r>
              <w:r w:rsidR="00DE7030">
                <w:rPr>
                  <w:rFonts w:ascii="Cambria" w:hAnsi="Cambria"/>
                  <w:color w:val="193F6F"/>
                  <w:sz w:val="24"/>
                  <w:szCs w:val="24"/>
                </w:rPr>
                <w:t>D</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EndPr/>
            <w:sdtContent>
              <w:r w:rsidR="00BF4A3D">
                <w:rPr>
                  <w:rFonts w:ascii="Cambria" w:hAnsi="Cambria"/>
                  <w:color w:val="193F6F"/>
                  <w:sz w:val="24"/>
                  <w:szCs w:val="24"/>
                </w:rPr>
                <w:t xml:space="preserve">Foundational Community Supports- Supportive Housing </w:t>
              </w:r>
            </w:sdtContent>
          </w:sdt>
        </w:p>
        <w:p w14:paraId="010F4AEF" w14:textId="21E35AA6" w:rsidR="008967B9" w:rsidRPr="00B43E26" w:rsidRDefault="008967B9" w:rsidP="005C7038">
          <w:pPr>
            <w:pStyle w:val="Header"/>
            <w:rPr>
              <w:rFonts w:ascii="Cambria" w:hAnsi="Cambria"/>
              <w:i/>
              <w:color w:val="000000" w:themeColor="text1"/>
            </w:rPr>
          </w:pPr>
          <w:r w:rsidRPr="005C7038">
            <w:rPr>
              <w:rFonts w:ascii="Arial" w:hAnsi="Arial" w:cs="Arial"/>
              <w:noProof/>
              <w:color w:val="FFFFFF"/>
              <w:sz w:val="4"/>
              <w:szCs w:val="20"/>
            </w:rPr>
            <w:t>ALTSA</w:t>
          </w:r>
          <w:r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18792BD3">
                <wp:extent cx="1969135" cy="829310"/>
                <wp:effectExtent l="0" t="0" r="0" b="8890"/>
                <wp:docPr id="1732190794"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6B31" w14:textId="77777777" w:rsidR="00B131E3" w:rsidRDefault="00B131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3093"/>
    <w:multiLevelType w:val="hybridMultilevel"/>
    <w:tmpl w:val="805474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50F87"/>
    <w:multiLevelType w:val="multilevel"/>
    <w:tmpl w:val="8CD42D26"/>
    <w:name w:val="Numbering22222222222222"/>
    <w:numStyleLink w:val="NumericList"/>
  </w:abstractNum>
  <w:abstractNum w:abstractNumId="4" w15:restartNumberingAfterBreak="0">
    <w:nsid w:val="0F1D1043"/>
    <w:multiLevelType w:val="hybridMultilevel"/>
    <w:tmpl w:val="31A4C69A"/>
    <w:lvl w:ilvl="0" w:tplc="04090005">
      <w:start w:val="1"/>
      <w:numFmt w:val="bullet"/>
      <w:lvlText w:val=""/>
      <w:lvlJc w:val="left"/>
      <w:pPr>
        <w:tabs>
          <w:tab w:val="num" w:pos="630"/>
        </w:tabs>
        <w:ind w:left="63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6" w15:restartNumberingAfterBreak="0">
    <w:nsid w:val="178749E0"/>
    <w:multiLevelType w:val="multilevel"/>
    <w:tmpl w:val="8CD42D26"/>
    <w:name w:val="Numbering2222222222"/>
    <w:numStyleLink w:val="NumericList"/>
  </w:abstractNum>
  <w:abstractNum w:abstractNumId="7" w15:restartNumberingAfterBreak="0">
    <w:nsid w:val="1999418E"/>
    <w:multiLevelType w:val="hybridMultilevel"/>
    <w:tmpl w:val="02BE7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1" w15:restartNumberingAfterBreak="0">
    <w:nsid w:val="29ED2237"/>
    <w:multiLevelType w:val="hybridMultilevel"/>
    <w:tmpl w:val="8A5EA09E"/>
    <w:lvl w:ilvl="0" w:tplc="6090D31C">
      <w:start w:val="1"/>
      <w:numFmt w:val="decimal"/>
      <w:lvlText w:val="%1."/>
      <w:lvlJc w:val="left"/>
      <w:pPr>
        <w:ind w:left="360" w:hanging="360"/>
      </w:pPr>
      <w:rPr>
        <w:rFonts w:asciiTheme="minorHAnsi" w:eastAsiaTheme="minorHAnsi" w:hAnsiTheme="minorHAnsi" w:cstheme="minorBidi"/>
        <w:color w:val="2F5496" w:themeColor="accent5" w:themeShade="BF"/>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B34A1A"/>
    <w:multiLevelType w:val="multilevel"/>
    <w:tmpl w:val="8CD42D26"/>
    <w:name w:val="Numbering222222222"/>
    <w:numStyleLink w:val="NumericList"/>
  </w:abstractNum>
  <w:abstractNum w:abstractNumId="13" w15:restartNumberingAfterBreak="0">
    <w:nsid w:val="2C1D004C"/>
    <w:multiLevelType w:val="multilevel"/>
    <w:tmpl w:val="8CD42D26"/>
    <w:name w:val="Numbering2222222222222"/>
    <w:numStyleLink w:val="NumericList"/>
  </w:abstractNum>
  <w:abstractNum w:abstractNumId="14"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5BA6591"/>
    <w:multiLevelType w:val="hybridMultilevel"/>
    <w:tmpl w:val="869A5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18" w15:restartNumberingAfterBreak="0">
    <w:nsid w:val="3CB100F2"/>
    <w:multiLevelType w:val="hybridMultilevel"/>
    <w:tmpl w:val="CF9AD32C"/>
    <w:lvl w:ilvl="0" w:tplc="04090013">
      <w:start w:val="1"/>
      <w:numFmt w:val="upperRoman"/>
      <w:lvlText w:val="%1."/>
      <w:lvlJc w:val="right"/>
      <w:pPr>
        <w:ind w:left="90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42284D83"/>
    <w:multiLevelType w:val="hybridMultilevel"/>
    <w:tmpl w:val="89A274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1" w15:restartNumberingAfterBreak="0">
    <w:nsid w:val="4A4B72B4"/>
    <w:multiLevelType w:val="multilevel"/>
    <w:tmpl w:val="8CD42D26"/>
    <w:name w:val="Numbering222222222222"/>
    <w:numStyleLink w:val="NumericList"/>
  </w:abstractNum>
  <w:abstractNum w:abstractNumId="22" w15:restartNumberingAfterBreak="0">
    <w:nsid w:val="4F397D2D"/>
    <w:multiLevelType w:val="hybridMultilevel"/>
    <w:tmpl w:val="F86864FA"/>
    <w:lvl w:ilvl="0" w:tplc="351E369E">
      <w:start w:val="1"/>
      <w:numFmt w:val="bullet"/>
      <w:lvlText w:val="–"/>
      <w:lvlJc w:val="left"/>
      <w:pPr>
        <w:tabs>
          <w:tab w:val="num" w:pos="720"/>
        </w:tabs>
        <w:ind w:left="720" w:hanging="360"/>
      </w:pPr>
      <w:rPr>
        <w:rFonts w:ascii="Arial" w:hAnsi="Arial" w:hint="default"/>
      </w:rPr>
    </w:lvl>
    <w:lvl w:ilvl="1" w:tplc="D0DC0A62">
      <w:start w:val="1"/>
      <w:numFmt w:val="bullet"/>
      <w:lvlText w:val="–"/>
      <w:lvlJc w:val="left"/>
      <w:pPr>
        <w:tabs>
          <w:tab w:val="num" w:pos="1440"/>
        </w:tabs>
        <w:ind w:left="1440" w:hanging="360"/>
      </w:pPr>
      <w:rPr>
        <w:rFonts w:ascii="Arial" w:hAnsi="Arial"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3DB5317"/>
    <w:multiLevelType w:val="multilevel"/>
    <w:tmpl w:val="93EA1444"/>
    <w:name w:val="Numbering2"/>
    <w:numStyleLink w:val="Style1"/>
  </w:abstractNum>
  <w:abstractNum w:abstractNumId="24" w15:restartNumberingAfterBreak="0">
    <w:nsid w:val="563732CB"/>
    <w:multiLevelType w:val="hybridMultilevel"/>
    <w:tmpl w:val="295651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2F40D4"/>
    <w:multiLevelType w:val="multilevel"/>
    <w:tmpl w:val="8CD42D26"/>
    <w:name w:val="Numbering22222222222"/>
    <w:numStyleLink w:val="NumericList"/>
  </w:abstractNum>
  <w:abstractNum w:abstractNumId="2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28"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30" w15:restartNumberingAfterBreak="0">
    <w:nsid w:val="61013FDE"/>
    <w:multiLevelType w:val="multilevel"/>
    <w:tmpl w:val="93EA1444"/>
    <w:name w:val="Numbering22"/>
    <w:numStyleLink w:val="Style1"/>
  </w:abstractNum>
  <w:abstractNum w:abstractNumId="31"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3796833"/>
    <w:multiLevelType w:val="multilevel"/>
    <w:tmpl w:val="93EA1444"/>
    <w:name w:val="Numbering222"/>
    <w:numStyleLink w:val="Style1"/>
  </w:abstractNum>
  <w:abstractNum w:abstractNumId="33"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34" w15:restartNumberingAfterBreak="0">
    <w:nsid w:val="65507C3B"/>
    <w:multiLevelType w:val="hybridMultilevel"/>
    <w:tmpl w:val="50ECB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436175"/>
    <w:multiLevelType w:val="hybridMultilevel"/>
    <w:tmpl w:val="14C89FD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B770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6B3055C"/>
    <w:multiLevelType w:val="multilevel"/>
    <w:tmpl w:val="93EA1444"/>
    <w:name w:val="Numbering2222"/>
    <w:numStyleLink w:val="Style1"/>
  </w:abstractNum>
  <w:abstractNum w:abstractNumId="39"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40"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41"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num w:numId="1" w16cid:durableId="1369332823">
    <w:abstractNumId w:val="27"/>
  </w:num>
  <w:num w:numId="2" w16cid:durableId="1927811138">
    <w:abstractNumId w:val="33"/>
  </w:num>
  <w:num w:numId="3" w16cid:durableId="952975018">
    <w:abstractNumId w:val="17"/>
  </w:num>
  <w:num w:numId="4" w16cid:durableId="204369509">
    <w:abstractNumId w:val="20"/>
  </w:num>
  <w:num w:numId="5" w16cid:durableId="678117749">
    <w:abstractNumId w:val="10"/>
  </w:num>
  <w:num w:numId="6" w16cid:durableId="739451722">
    <w:abstractNumId w:val="28"/>
  </w:num>
  <w:num w:numId="7" w16cid:durableId="134764918">
    <w:abstractNumId w:val="40"/>
  </w:num>
  <w:num w:numId="8" w16cid:durableId="721177921">
    <w:abstractNumId w:val="8"/>
  </w:num>
  <w:num w:numId="9" w16cid:durableId="898590737">
    <w:abstractNumId w:val="14"/>
  </w:num>
  <w:num w:numId="10" w16cid:durableId="1589921853">
    <w:abstractNumId w:val="26"/>
  </w:num>
  <w:num w:numId="11" w16cid:durableId="1944145685">
    <w:abstractNumId w:val="9"/>
  </w:num>
  <w:num w:numId="12" w16cid:durableId="1546214424">
    <w:abstractNumId w:val="2"/>
  </w:num>
  <w:num w:numId="13" w16cid:durableId="1936815654">
    <w:abstractNumId w:val="35"/>
  </w:num>
  <w:num w:numId="14" w16cid:durableId="695884524">
    <w:abstractNumId w:val="16"/>
  </w:num>
  <w:num w:numId="15" w16cid:durableId="2125154593">
    <w:abstractNumId w:val="41"/>
  </w:num>
  <w:num w:numId="16" w16cid:durableId="1536889644">
    <w:abstractNumId w:val="31"/>
  </w:num>
  <w:num w:numId="17" w16cid:durableId="1696034711">
    <w:abstractNumId w:val="4"/>
  </w:num>
  <w:num w:numId="18" w16cid:durableId="1890024164">
    <w:abstractNumId w:val="22"/>
  </w:num>
  <w:num w:numId="19" w16cid:durableId="1900940573">
    <w:abstractNumId w:val="24"/>
  </w:num>
  <w:num w:numId="20" w16cid:durableId="915473868">
    <w:abstractNumId w:val="15"/>
  </w:num>
  <w:num w:numId="21" w16cid:durableId="1127890451">
    <w:abstractNumId w:val="19"/>
  </w:num>
  <w:num w:numId="22" w16cid:durableId="1821918580">
    <w:abstractNumId w:val="36"/>
  </w:num>
  <w:num w:numId="23" w16cid:durableId="1258440010">
    <w:abstractNumId w:val="0"/>
  </w:num>
  <w:num w:numId="24" w16cid:durableId="1025207235">
    <w:abstractNumId w:val="11"/>
  </w:num>
  <w:num w:numId="25" w16cid:durableId="1474368681">
    <w:abstractNumId w:val="37"/>
  </w:num>
  <w:num w:numId="26" w16cid:durableId="52429119">
    <w:abstractNumId w:val="34"/>
  </w:num>
  <w:num w:numId="27" w16cid:durableId="699861015">
    <w:abstractNumId w:val="18"/>
  </w:num>
  <w:num w:numId="28" w16cid:durableId="11031496">
    <w:abstractNumId w:val="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oodin, Joana G (DSHS/ALTSA/HCS)">
    <w15:presenceInfo w15:providerId="AD" w15:userId="S::joana.woodin@dshs.wa.gov::2bd1b53f-4823-49b9-b6a0-920a60fa00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16E1B"/>
    <w:rsid w:val="00027F0E"/>
    <w:rsid w:val="000309FF"/>
    <w:rsid w:val="00055F66"/>
    <w:rsid w:val="00064B37"/>
    <w:rsid w:val="00066515"/>
    <w:rsid w:val="00071760"/>
    <w:rsid w:val="000760EA"/>
    <w:rsid w:val="0009758B"/>
    <w:rsid w:val="000B3142"/>
    <w:rsid w:val="000B450A"/>
    <w:rsid w:val="000B65BF"/>
    <w:rsid w:val="000C7197"/>
    <w:rsid w:val="000D0167"/>
    <w:rsid w:val="000F302E"/>
    <w:rsid w:val="000F33DB"/>
    <w:rsid w:val="000F47C1"/>
    <w:rsid w:val="00116A5C"/>
    <w:rsid w:val="00143E1D"/>
    <w:rsid w:val="0014495C"/>
    <w:rsid w:val="001540BA"/>
    <w:rsid w:val="0015545A"/>
    <w:rsid w:val="001559AE"/>
    <w:rsid w:val="00163799"/>
    <w:rsid w:val="0016511C"/>
    <w:rsid w:val="00165E2D"/>
    <w:rsid w:val="00171449"/>
    <w:rsid w:val="00175995"/>
    <w:rsid w:val="00176BEE"/>
    <w:rsid w:val="00177BFC"/>
    <w:rsid w:val="00194A0B"/>
    <w:rsid w:val="001A0C38"/>
    <w:rsid w:val="001B391B"/>
    <w:rsid w:val="001B70DD"/>
    <w:rsid w:val="001C34AE"/>
    <w:rsid w:val="001C4CE9"/>
    <w:rsid w:val="001C7269"/>
    <w:rsid w:val="001D32E9"/>
    <w:rsid w:val="001D474E"/>
    <w:rsid w:val="001D5818"/>
    <w:rsid w:val="001E21C6"/>
    <w:rsid w:val="001F3BE4"/>
    <w:rsid w:val="001F3EC6"/>
    <w:rsid w:val="00214F73"/>
    <w:rsid w:val="002162C0"/>
    <w:rsid w:val="002232BC"/>
    <w:rsid w:val="0022545D"/>
    <w:rsid w:val="002267F5"/>
    <w:rsid w:val="0023350D"/>
    <w:rsid w:val="00236884"/>
    <w:rsid w:val="00244E41"/>
    <w:rsid w:val="00244F8F"/>
    <w:rsid w:val="00251FDD"/>
    <w:rsid w:val="002536CE"/>
    <w:rsid w:val="00255F2C"/>
    <w:rsid w:val="00271B38"/>
    <w:rsid w:val="00280AB5"/>
    <w:rsid w:val="00281C23"/>
    <w:rsid w:val="0028525D"/>
    <w:rsid w:val="002868AF"/>
    <w:rsid w:val="00295201"/>
    <w:rsid w:val="00295703"/>
    <w:rsid w:val="00296C58"/>
    <w:rsid w:val="002A3492"/>
    <w:rsid w:val="002A3D16"/>
    <w:rsid w:val="002A7EC9"/>
    <w:rsid w:val="002B18B8"/>
    <w:rsid w:val="002B3CA1"/>
    <w:rsid w:val="002B4D01"/>
    <w:rsid w:val="002B50ED"/>
    <w:rsid w:val="002B7877"/>
    <w:rsid w:val="002C0236"/>
    <w:rsid w:val="002C2797"/>
    <w:rsid w:val="002D0700"/>
    <w:rsid w:val="002D1191"/>
    <w:rsid w:val="002D38E4"/>
    <w:rsid w:val="002D402E"/>
    <w:rsid w:val="002E2DDE"/>
    <w:rsid w:val="002E44DD"/>
    <w:rsid w:val="002F2C0F"/>
    <w:rsid w:val="002F2DF9"/>
    <w:rsid w:val="0030411C"/>
    <w:rsid w:val="003072E6"/>
    <w:rsid w:val="003160EB"/>
    <w:rsid w:val="00316A83"/>
    <w:rsid w:val="00317996"/>
    <w:rsid w:val="003203B7"/>
    <w:rsid w:val="0032794B"/>
    <w:rsid w:val="00353FFD"/>
    <w:rsid w:val="00354A44"/>
    <w:rsid w:val="00355A33"/>
    <w:rsid w:val="00393661"/>
    <w:rsid w:val="003A1EC4"/>
    <w:rsid w:val="003A696F"/>
    <w:rsid w:val="003A7971"/>
    <w:rsid w:val="003B3DCA"/>
    <w:rsid w:val="003C1FD0"/>
    <w:rsid w:val="003C3CD3"/>
    <w:rsid w:val="003D6468"/>
    <w:rsid w:val="003E1C8A"/>
    <w:rsid w:val="003E5512"/>
    <w:rsid w:val="003F66DE"/>
    <w:rsid w:val="00401F44"/>
    <w:rsid w:val="00405BD7"/>
    <w:rsid w:val="00445303"/>
    <w:rsid w:val="00450C89"/>
    <w:rsid w:val="00471DAD"/>
    <w:rsid w:val="00471F01"/>
    <w:rsid w:val="00492585"/>
    <w:rsid w:val="00497A48"/>
    <w:rsid w:val="004B0822"/>
    <w:rsid w:val="004B575E"/>
    <w:rsid w:val="004B6013"/>
    <w:rsid w:val="004B690A"/>
    <w:rsid w:val="004B73C4"/>
    <w:rsid w:val="004D47CA"/>
    <w:rsid w:val="004D773F"/>
    <w:rsid w:val="005000A3"/>
    <w:rsid w:val="0050190B"/>
    <w:rsid w:val="00505171"/>
    <w:rsid w:val="005212FA"/>
    <w:rsid w:val="00532CC7"/>
    <w:rsid w:val="00534461"/>
    <w:rsid w:val="00544F2C"/>
    <w:rsid w:val="00564D9C"/>
    <w:rsid w:val="005710CC"/>
    <w:rsid w:val="00572260"/>
    <w:rsid w:val="0057255B"/>
    <w:rsid w:val="00580D26"/>
    <w:rsid w:val="00587D5E"/>
    <w:rsid w:val="005A2E83"/>
    <w:rsid w:val="005B39E0"/>
    <w:rsid w:val="005C41E6"/>
    <w:rsid w:val="005C7038"/>
    <w:rsid w:val="005E3C4D"/>
    <w:rsid w:val="00602FC2"/>
    <w:rsid w:val="00612A13"/>
    <w:rsid w:val="00615E6E"/>
    <w:rsid w:val="0061711B"/>
    <w:rsid w:val="00620715"/>
    <w:rsid w:val="006237E5"/>
    <w:rsid w:val="00636B79"/>
    <w:rsid w:val="006457F1"/>
    <w:rsid w:val="00651643"/>
    <w:rsid w:val="00667E57"/>
    <w:rsid w:val="00670313"/>
    <w:rsid w:val="006726E6"/>
    <w:rsid w:val="006743B3"/>
    <w:rsid w:val="0068458D"/>
    <w:rsid w:val="006B5589"/>
    <w:rsid w:val="006C3806"/>
    <w:rsid w:val="006C49F4"/>
    <w:rsid w:val="006D3D48"/>
    <w:rsid w:val="006D5C70"/>
    <w:rsid w:val="006E6FB2"/>
    <w:rsid w:val="006E71CD"/>
    <w:rsid w:val="006F740E"/>
    <w:rsid w:val="006F7A7B"/>
    <w:rsid w:val="0070353D"/>
    <w:rsid w:val="00715CCE"/>
    <w:rsid w:val="00725FC1"/>
    <w:rsid w:val="007402A1"/>
    <w:rsid w:val="007523A3"/>
    <w:rsid w:val="007539B0"/>
    <w:rsid w:val="0076138F"/>
    <w:rsid w:val="007676F4"/>
    <w:rsid w:val="0078183A"/>
    <w:rsid w:val="00783B15"/>
    <w:rsid w:val="007872FF"/>
    <w:rsid w:val="00793D8F"/>
    <w:rsid w:val="007B3186"/>
    <w:rsid w:val="007B3611"/>
    <w:rsid w:val="007B60E5"/>
    <w:rsid w:val="007C2A43"/>
    <w:rsid w:val="007C7FB6"/>
    <w:rsid w:val="007D0891"/>
    <w:rsid w:val="007E62CD"/>
    <w:rsid w:val="00801A8A"/>
    <w:rsid w:val="008031CE"/>
    <w:rsid w:val="00803470"/>
    <w:rsid w:val="008125F9"/>
    <w:rsid w:val="00813E23"/>
    <w:rsid w:val="0081449C"/>
    <w:rsid w:val="00817FC8"/>
    <w:rsid w:val="00820F06"/>
    <w:rsid w:val="00827F81"/>
    <w:rsid w:val="00837725"/>
    <w:rsid w:val="008441C4"/>
    <w:rsid w:val="00853D12"/>
    <w:rsid w:val="00860701"/>
    <w:rsid w:val="008729E1"/>
    <w:rsid w:val="00872C53"/>
    <w:rsid w:val="00874174"/>
    <w:rsid w:val="008819D1"/>
    <w:rsid w:val="00881EAA"/>
    <w:rsid w:val="008829F9"/>
    <w:rsid w:val="00884A87"/>
    <w:rsid w:val="008921B6"/>
    <w:rsid w:val="008967B9"/>
    <w:rsid w:val="008B6996"/>
    <w:rsid w:val="008B7989"/>
    <w:rsid w:val="008C6E69"/>
    <w:rsid w:val="008E0ADA"/>
    <w:rsid w:val="008F367A"/>
    <w:rsid w:val="00903440"/>
    <w:rsid w:val="00911E7E"/>
    <w:rsid w:val="00912C00"/>
    <w:rsid w:val="0092064E"/>
    <w:rsid w:val="009248E2"/>
    <w:rsid w:val="00934C47"/>
    <w:rsid w:val="00941067"/>
    <w:rsid w:val="009410BD"/>
    <w:rsid w:val="0094338E"/>
    <w:rsid w:val="00950E66"/>
    <w:rsid w:val="009825E4"/>
    <w:rsid w:val="00983E3F"/>
    <w:rsid w:val="0098433B"/>
    <w:rsid w:val="00987EA2"/>
    <w:rsid w:val="009A6576"/>
    <w:rsid w:val="009B048E"/>
    <w:rsid w:val="009B1172"/>
    <w:rsid w:val="009B3990"/>
    <w:rsid w:val="009C4143"/>
    <w:rsid w:val="009C4565"/>
    <w:rsid w:val="009C65C4"/>
    <w:rsid w:val="009E29DE"/>
    <w:rsid w:val="009F3788"/>
    <w:rsid w:val="00A00DD1"/>
    <w:rsid w:val="00A03A71"/>
    <w:rsid w:val="00A055D0"/>
    <w:rsid w:val="00A061AB"/>
    <w:rsid w:val="00A1127B"/>
    <w:rsid w:val="00A14206"/>
    <w:rsid w:val="00A21F38"/>
    <w:rsid w:val="00A26C0F"/>
    <w:rsid w:val="00A26C3A"/>
    <w:rsid w:val="00A33EFE"/>
    <w:rsid w:val="00A45DEC"/>
    <w:rsid w:val="00A46DA7"/>
    <w:rsid w:val="00A53106"/>
    <w:rsid w:val="00A63DEC"/>
    <w:rsid w:val="00A91601"/>
    <w:rsid w:val="00A94725"/>
    <w:rsid w:val="00AA4F7B"/>
    <w:rsid w:val="00AA5DA3"/>
    <w:rsid w:val="00AA6786"/>
    <w:rsid w:val="00AB115E"/>
    <w:rsid w:val="00AF5479"/>
    <w:rsid w:val="00AF56DF"/>
    <w:rsid w:val="00B015AD"/>
    <w:rsid w:val="00B0378F"/>
    <w:rsid w:val="00B131E3"/>
    <w:rsid w:val="00B17F26"/>
    <w:rsid w:val="00B21B8C"/>
    <w:rsid w:val="00B24D4A"/>
    <w:rsid w:val="00B36DD9"/>
    <w:rsid w:val="00B41215"/>
    <w:rsid w:val="00B43E26"/>
    <w:rsid w:val="00B52BE1"/>
    <w:rsid w:val="00B54BD1"/>
    <w:rsid w:val="00BB5B02"/>
    <w:rsid w:val="00BC432C"/>
    <w:rsid w:val="00BD2AA1"/>
    <w:rsid w:val="00BD2C17"/>
    <w:rsid w:val="00BD31FC"/>
    <w:rsid w:val="00BD4697"/>
    <w:rsid w:val="00BE148E"/>
    <w:rsid w:val="00BE752C"/>
    <w:rsid w:val="00BF4A3D"/>
    <w:rsid w:val="00C0304D"/>
    <w:rsid w:val="00C0366D"/>
    <w:rsid w:val="00C11A0A"/>
    <w:rsid w:val="00C17B57"/>
    <w:rsid w:val="00C35768"/>
    <w:rsid w:val="00C3620E"/>
    <w:rsid w:val="00C50434"/>
    <w:rsid w:val="00C64D15"/>
    <w:rsid w:val="00C822ED"/>
    <w:rsid w:val="00CA21B2"/>
    <w:rsid w:val="00CA3545"/>
    <w:rsid w:val="00CA5E2E"/>
    <w:rsid w:val="00CB5AD7"/>
    <w:rsid w:val="00CB75A1"/>
    <w:rsid w:val="00CC043A"/>
    <w:rsid w:val="00CC3E61"/>
    <w:rsid w:val="00CC7771"/>
    <w:rsid w:val="00CC79EE"/>
    <w:rsid w:val="00CD7CD5"/>
    <w:rsid w:val="00CE1900"/>
    <w:rsid w:val="00CE4B5D"/>
    <w:rsid w:val="00CE5A0D"/>
    <w:rsid w:val="00CE6CAA"/>
    <w:rsid w:val="00CF3EF6"/>
    <w:rsid w:val="00D07184"/>
    <w:rsid w:val="00D07C0D"/>
    <w:rsid w:val="00D12265"/>
    <w:rsid w:val="00D15691"/>
    <w:rsid w:val="00D34090"/>
    <w:rsid w:val="00D358FD"/>
    <w:rsid w:val="00D3770A"/>
    <w:rsid w:val="00D43721"/>
    <w:rsid w:val="00D53767"/>
    <w:rsid w:val="00D56153"/>
    <w:rsid w:val="00D66163"/>
    <w:rsid w:val="00D7227D"/>
    <w:rsid w:val="00D726DD"/>
    <w:rsid w:val="00D73F31"/>
    <w:rsid w:val="00DA597B"/>
    <w:rsid w:val="00DB183C"/>
    <w:rsid w:val="00DB39F8"/>
    <w:rsid w:val="00DB757E"/>
    <w:rsid w:val="00DD4A9A"/>
    <w:rsid w:val="00DE40DD"/>
    <w:rsid w:val="00DE4F0A"/>
    <w:rsid w:val="00DE7030"/>
    <w:rsid w:val="00E22649"/>
    <w:rsid w:val="00E23F57"/>
    <w:rsid w:val="00E2655A"/>
    <w:rsid w:val="00E312FF"/>
    <w:rsid w:val="00E37E9C"/>
    <w:rsid w:val="00E45F93"/>
    <w:rsid w:val="00E54274"/>
    <w:rsid w:val="00E57997"/>
    <w:rsid w:val="00E6251C"/>
    <w:rsid w:val="00E73AD1"/>
    <w:rsid w:val="00E80F4E"/>
    <w:rsid w:val="00E827DA"/>
    <w:rsid w:val="00E97F12"/>
    <w:rsid w:val="00EA0C09"/>
    <w:rsid w:val="00EB321D"/>
    <w:rsid w:val="00EB4807"/>
    <w:rsid w:val="00EC42BD"/>
    <w:rsid w:val="00EC74BC"/>
    <w:rsid w:val="00EC7E2B"/>
    <w:rsid w:val="00ED1E3E"/>
    <w:rsid w:val="00EE56F8"/>
    <w:rsid w:val="00EE71C3"/>
    <w:rsid w:val="00EE7B00"/>
    <w:rsid w:val="00EF77D4"/>
    <w:rsid w:val="00F03ECC"/>
    <w:rsid w:val="00F05DF3"/>
    <w:rsid w:val="00F12969"/>
    <w:rsid w:val="00F15D3C"/>
    <w:rsid w:val="00F212C0"/>
    <w:rsid w:val="00F25604"/>
    <w:rsid w:val="00F46047"/>
    <w:rsid w:val="00F53034"/>
    <w:rsid w:val="00F5558A"/>
    <w:rsid w:val="00F56B9C"/>
    <w:rsid w:val="00F94540"/>
    <w:rsid w:val="00F946B4"/>
    <w:rsid w:val="00F9676B"/>
    <w:rsid w:val="00FA0275"/>
    <w:rsid w:val="00FA2581"/>
    <w:rsid w:val="00FB2CB9"/>
    <w:rsid w:val="00FC5169"/>
    <w:rsid w:val="00FC7289"/>
    <w:rsid w:val="00FD0A32"/>
    <w:rsid w:val="00FF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FAC62F0-B3E5-4D0E-A2E4-DD9FD37D8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4"/>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15"/>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16"/>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 w:type="paragraph" w:styleId="NormalWeb">
    <w:name w:val="Normal (Web)"/>
    <w:basedOn w:val="Normal"/>
    <w:uiPriority w:val="99"/>
    <w:rsid w:val="00354A44"/>
    <w:pPr>
      <w:spacing w:before="100" w:beforeAutospacing="1" w:after="100" w:afterAutospacing="1"/>
    </w:pPr>
    <w:rPr>
      <w:rFonts w:ascii="Arial" w:eastAsia="Times New Roman" w:hAnsi="Arial" w:cs="Arial"/>
      <w:sz w:val="24"/>
      <w:szCs w:val="24"/>
    </w:rPr>
  </w:style>
  <w:style w:type="paragraph" w:customStyle="1" w:styleId="comment1">
    <w:name w:val="comment1"/>
    <w:basedOn w:val="Normal"/>
    <w:rsid w:val="00354A44"/>
    <w:pPr>
      <w:spacing w:before="100" w:beforeAutospacing="1" w:after="100" w:afterAutospacing="1"/>
    </w:pPr>
    <w:rPr>
      <w:rFonts w:ascii="Times New Roman" w:eastAsia="Times New Roman" w:hAnsi="Times New Roman"/>
      <w:sz w:val="24"/>
      <w:szCs w:val="24"/>
    </w:rPr>
  </w:style>
  <w:style w:type="character" w:styleId="Emphasis">
    <w:name w:val="Emphasis"/>
    <w:qFormat/>
    <w:rsid w:val="00354A44"/>
    <w:rPr>
      <w:i/>
      <w:iCs/>
    </w:rPr>
  </w:style>
  <w:style w:type="character" w:styleId="Strong">
    <w:name w:val="Strong"/>
    <w:basedOn w:val="DefaultParagraphFont"/>
    <w:uiPriority w:val="22"/>
    <w:qFormat/>
    <w:rsid w:val="00354A44"/>
    <w:rPr>
      <w:b/>
      <w:bCs/>
    </w:rPr>
  </w:style>
  <w:style w:type="paragraph" w:customStyle="1" w:styleId="Numbering4-bulletlist">
    <w:name w:val="Numbering 4- bullet list"/>
    <w:basedOn w:val="ListParagraph"/>
    <w:qFormat/>
    <w:rsid w:val="003B3DCA"/>
    <w:pPr>
      <w:numPr>
        <w:numId w:val="0"/>
      </w:numPr>
      <w:contextualSpacing/>
    </w:pPr>
    <w:rPr>
      <w:rFonts w:asciiTheme="minorHAnsi" w:hAnsiTheme="minorHAnsi" w:cstheme="minorBidi"/>
    </w:rPr>
  </w:style>
  <w:style w:type="paragraph" w:styleId="Revision">
    <w:name w:val="Revision"/>
    <w:hidden/>
    <w:uiPriority w:val="99"/>
    <w:semiHidden/>
    <w:rsid w:val="003F6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s.leg.wa.gov/wac/default.aspx?cite=388-106-1700" TargetMode="External"/><Relationship Id="rId21" Type="http://schemas.openxmlformats.org/officeDocument/2006/relationships/hyperlink" Target="http://apps.leg.wa.gov/wac/default.aspx?cite=388-106-0277" TargetMode="External"/><Relationship Id="rId42" Type="http://schemas.openxmlformats.org/officeDocument/2006/relationships/hyperlink" Target="http://intra.altsa.dshs.wa.gov/training/HCSAAA/Services%20Now%20Available%20in%20COPES%20and%20New%20Reason%20Codes.pdf" TargetMode="External"/><Relationship Id="rId47" Type="http://schemas.openxmlformats.org/officeDocument/2006/relationships/hyperlink" Target="mailto:FCSTPA@wellpoint.com" TargetMode="External"/><Relationship Id="rId63" Type="http://schemas.openxmlformats.org/officeDocument/2006/relationships/hyperlink" Target="http://apps.leg.wa.gov/RCW/default.aspx?cite=74.38.040" TargetMode="External"/><Relationship Id="rId68" Type="http://schemas.openxmlformats.org/officeDocument/2006/relationships/hyperlink" Target="http://apps.leg.wa.gov/RCW/default.aspx?cite=74.39A.090" TargetMode="External"/><Relationship Id="rId16" Type="http://schemas.openxmlformats.org/officeDocument/2006/relationships/hyperlink" Target="chrome-extension://efaidnbmnnnibpcajpcglclefindmkaj/https:/www.medicaid.gov/sites/default/files/2023-06/wa-medicaid-transformation-ca-06302023.pdf" TargetMode="External"/><Relationship Id="rId11" Type="http://schemas.openxmlformats.org/officeDocument/2006/relationships/hyperlink" Target="https://www.hca.wa.gov/about-hca/healthier-washington/initiative-3-supportive-housing-and-supported-employment" TargetMode="External"/><Relationship Id="rId32" Type="http://schemas.openxmlformats.org/officeDocument/2006/relationships/hyperlink" Target="http://apps.leg.wa.gov/wac/default.aspx?cite=182-559" TargetMode="External"/><Relationship Id="rId37" Type="http://schemas.openxmlformats.org/officeDocument/2006/relationships/hyperlink" Target="https://provider.amerigroup.com/washington-provider/patient-care/foundational-community-supports" TargetMode="External"/><Relationship Id="rId53" Type="http://schemas.openxmlformats.org/officeDocument/2006/relationships/hyperlink" Target="https://fortress.wa.gov/dshs/adsaapps/Professional/MB/HCSMB2018/h18-056%20sfy19%20state%20federal%20interlocal%20agreement%20final.docx" TargetMode="External"/><Relationship Id="rId58" Type="http://schemas.openxmlformats.org/officeDocument/2006/relationships/hyperlink" Target="https://www.provider.wellpoint.com/docs/gpp/WAWA_WLP_CAID_FCS_QuickReferenceGuide.pdf?v=202406202115"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s://intra.altsa.dshs.wa.gov/training/HCSAAA/Services%20Now%20Available%20in%20COPES%20and%20New%20Reason%20Codes.pdf" TargetMode="External"/><Relationship Id="rId82" Type="http://schemas.openxmlformats.org/officeDocument/2006/relationships/theme" Target="theme/theme1.xml"/><Relationship Id="rId19" Type="http://schemas.openxmlformats.org/officeDocument/2006/relationships/hyperlink" Target="http://intra.altsa.dshs.wa.gov/docufind/LTCManual/documents/Chapter%2030c.docx" TargetMode="External"/><Relationship Id="rId14" Type="http://schemas.openxmlformats.org/officeDocument/2006/relationships/hyperlink" Target="https://apps.leg.wa.gov/wac/default.aspx?cite=388-106-1710" TargetMode="External"/><Relationship Id="rId22" Type="http://schemas.openxmlformats.org/officeDocument/2006/relationships/hyperlink" Target="http://apps.leg.wa.gov/wac/default.aspx?cite=388-106-0310" TargetMode="External"/><Relationship Id="rId27" Type="http://schemas.openxmlformats.org/officeDocument/2006/relationships/hyperlink" Target="http://apps.leg.wa.gov/wac/default.aspx?cite=388-106-0210" TargetMode="External"/><Relationship Id="rId30" Type="http://schemas.openxmlformats.org/officeDocument/2006/relationships/hyperlink" Target="http://apps.leg.wa.gov/wac/default.aspx?cite=388-106-0338" TargetMode="External"/><Relationship Id="rId35" Type="http://schemas.openxmlformats.org/officeDocument/2006/relationships/image" Target="media/image2.png"/><Relationship Id="rId43" Type="http://schemas.openxmlformats.org/officeDocument/2006/relationships/hyperlink" Target="https://provider.amerigroup.com/washington-provider/patient-care/foundational-community-supports" TargetMode="External"/><Relationship Id="rId48" Type="http://schemas.openxmlformats.org/officeDocument/2006/relationships/hyperlink" Target="http://intra.altsa.dshs.wa.gov/docufind/LTCManual/documents/Chapter%207b.docx" TargetMode="External"/><Relationship Id="rId56" Type="http://schemas.openxmlformats.org/officeDocument/2006/relationships/hyperlink" Target="https://www.dshs.wa.gov/sites/default/files/ALTSA/stakeholders/documents/RCL/ALTSA-Housing-Regional-Map.pdf" TargetMode="External"/><Relationship Id="rId64" Type="http://schemas.openxmlformats.org/officeDocument/2006/relationships/hyperlink" Target="http://apps.leg.wa.gov/RCW/default.aspx?cite=74.39.005" TargetMode="External"/><Relationship Id="rId69" Type="http://schemas.openxmlformats.org/officeDocument/2006/relationships/hyperlink" Target="http://apps.leg.wa.gov/RCW/default.aspx?cite=74.39A.095" TargetMode="External"/><Relationship Id="rId77" Type="http://schemas.openxmlformats.org/officeDocument/2006/relationships/footer" Target="footer2.xml"/><Relationship Id="rId8" Type="http://schemas.openxmlformats.org/officeDocument/2006/relationships/hyperlink" Target="mailto:whitney.howard@dshs.wa.gov" TargetMode="External"/><Relationship Id="rId51" Type="http://schemas.openxmlformats.org/officeDocument/2006/relationships/hyperlink" Target="http://intra.altsa.dshs.wa.gov/docufind/LTCManual/documents/Chapter%207h%20-%20Appendices.docx" TargetMode="External"/><Relationship Id="rId72" Type="http://schemas.openxmlformats.org/officeDocument/2006/relationships/hyperlink" Target="http://apps.leg.wa.gov/wac/default.aspx?cite=388-106-1765"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dshs.wa.gov/sites/default/files/ALTSA/stakeholders/documents/RCL/ALTSA-Housing-Regional-Map.pdf" TargetMode="External"/><Relationship Id="rId17" Type="http://schemas.openxmlformats.org/officeDocument/2006/relationships/hyperlink" Target="https://www.hca.wa.gov/about-hca/medicaid-transformation-project-mtp/mtp-renewal" TargetMode="External"/><Relationship Id="rId25" Type="http://schemas.openxmlformats.org/officeDocument/2006/relationships/hyperlink" Target="http://apps.leg.wa.gov/wac/default.aspx?cite=182-559" TargetMode="External"/><Relationship Id="rId33" Type="http://schemas.openxmlformats.org/officeDocument/2006/relationships/hyperlink" Target="http://apps.leg.wa.gov/wac/default.aspx?cite=388-106-1700" TargetMode="External"/><Relationship Id="rId38" Type="http://schemas.openxmlformats.org/officeDocument/2006/relationships/hyperlink" Target="mailto:FCSTPA@wellpoint.com" TargetMode="External"/><Relationship Id="rId46" Type="http://schemas.openxmlformats.org/officeDocument/2006/relationships/hyperlink" Target="https://www.dshs.wa.gov/sites/default/files/ALTSA/stakeholders/documents/RCL/ALTSA-Housing-Regional-Map.pdf" TargetMode="External"/><Relationship Id="rId59" Type="http://schemas.openxmlformats.org/officeDocument/2006/relationships/hyperlink" Target="https://www.dshs.wa.gov/sites/default/files/ALTSA/hcs/Housing-Employment/Eligibility_FCS-SH.pdf" TargetMode="External"/><Relationship Id="rId67" Type="http://schemas.openxmlformats.org/officeDocument/2006/relationships/hyperlink" Target="http://apps.leg.wa.gov/RCW/default.aspx?cite=74.42.058" TargetMode="External"/><Relationship Id="rId20" Type="http://schemas.openxmlformats.org/officeDocument/2006/relationships/hyperlink" Target="http://apps.leg.wa.gov/wac/default.aspx?cite=388-106-0210" TargetMode="External"/><Relationship Id="rId41" Type="http://schemas.openxmlformats.org/officeDocument/2006/relationships/hyperlink" Target="https://www.dshs.wa.gov/sites/default/files/ALTSA/hcs/documents/LTCManual/Chapter%203.docx" TargetMode="External"/><Relationship Id="rId54" Type="http://schemas.openxmlformats.org/officeDocument/2006/relationships/hyperlink" Target="http://intra.altsa.dshs.wa.gov/docufind/LTCManual/documents/Chapter%205.doc" TargetMode="External"/><Relationship Id="rId62" Type="http://schemas.openxmlformats.org/officeDocument/2006/relationships/hyperlink" Target="http://apps.leg.wa.gov/RCW/default.aspx?cite=74.38.010" TargetMode="External"/><Relationship Id="rId70" Type="http://schemas.openxmlformats.org/officeDocument/2006/relationships/hyperlink" Target="http://apps.leg.wa.gov/RCW/default.aspx?cite=70.41.310"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medicaid.gov/medicaid/section-1115-demonstrations/downloads/wa-medicaid-transformation-ca-06302023.pdf" TargetMode="External"/><Relationship Id="rId23" Type="http://schemas.openxmlformats.org/officeDocument/2006/relationships/hyperlink" Target="http://apps.leg.wa.gov/wac/default.aspx?cite=388-106-0338" TargetMode="External"/><Relationship Id="rId28" Type="http://schemas.openxmlformats.org/officeDocument/2006/relationships/hyperlink" Target="http://apps.leg.wa.gov/wac/default.aspx?cite=388-106-0277" TargetMode="External"/><Relationship Id="rId36" Type="http://schemas.openxmlformats.org/officeDocument/2006/relationships/image" Target="media/image3.png"/><Relationship Id="rId49" Type="http://schemas.openxmlformats.org/officeDocument/2006/relationships/hyperlink" Target="http://intra.altsa.dshs.wa.gov/docufind/LTCManual/documents/Chapter%207d%20-%20COPES.doc" TargetMode="External"/><Relationship Id="rId57" Type="http://schemas.openxmlformats.org/officeDocument/2006/relationships/hyperlink" Target="https://www.dshs.wa.gov/altsa/office-housing-and-employment" TargetMode="External"/><Relationship Id="rId10" Type="http://schemas.openxmlformats.org/officeDocument/2006/relationships/hyperlink" Target="https://www.dshs.wa.gov/altsa/office-housing-and-employment" TargetMode="External"/><Relationship Id="rId31" Type="http://schemas.openxmlformats.org/officeDocument/2006/relationships/hyperlink" Target="http://apps.leg.wa.gov/wac/default.aspx?cite=388-106-1410" TargetMode="External"/><Relationship Id="rId44" Type="http://schemas.openxmlformats.org/officeDocument/2006/relationships/hyperlink" Target="http://intra.altsa.dshs.wa.gov/training/HCSAAA/Services%20Now%20Available%20in%20COPES%20and%20New%20Reason%20Codes.pdf" TargetMode="External"/><Relationship Id="rId52" Type="http://schemas.openxmlformats.org/officeDocument/2006/relationships/hyperlink" Target="http://intra.altsa.dshs.wa.gov/docufind/LTCManual/documents/Chapter%207h%20-%20Appendices.docx" TargetMode="External"/><Relationship Id="rId60" Type="http://schemas.openxmlformats.org/officeDocument/2006/relationships/hyperlink" Target="https://www.provider.wellpoint.com/docs/gpp/WAWA_WLP_CAID_TransitionAssistanceProgramQRG.pdf?v=202406202119" TargetMode="External"/><Relationship Id="rId65" Type="http://schemas.openxmlformats.org/officeDocument/2006/relationships/hyperlink" Target="http://apps.leg.wa.gov/RCW/default.aspx?cite=74.39A" TargetMode="External"/><Relationship Id="rId73" Type="http://schemas.openxmlformats.org/officeDocument/2006/relationships/hyperlink" Target="https://www.dshs.wa.gov/sites/default/files/ALTSA/hcs/documents/LTCManual/Chapter%205b.docx" TargetMode="External"/><Relationship Id="rId78" Type="http://schemas.openxmlformats.org/officeDocument/2006/relationships/header" Target="header3.xml"/><Relationship Id="rId8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stephen.miller@dshs.wa.gov" TargetMode="External"/><Relationship Id="rId13" Type="http://schemas.openxmlformats.org/officeDocument/2006/relationships/hyperlink" Target="https://www.dshs.wa.gov/sites/default/files/ALTSA/stakeholders/documents/RCL/ALTSA-Housing-Regional-Map.pdf" TargetMode="External"/><Relationship Id="rId18" Type="http://schemas.openxmlformats.org/officeDocument/2006/relationships/hyperlink" Target="https://www.hca.wa.gov/assets/program/wa-mtp-renewal-application.pdf" TargetMode="External"/><Relationship Id="rId39" Type="http://schemas.openxmlformats.org/officeDocument/2006/relationships/hyperlink" Target="mailto:SupportiveHousing@dshs.wa.gov" TargetMode="External"/><Relationship Id="rId34" Type="http://schemas.openxmlformats.org/officeDocument/2006/relationships/image" Target="media/image1.png"/><Relationship Id="rId50" Type="http://schemas.openxmlformats.org/officeDocument/2006/relationships/hyperlink" Target="http://intra.altsa.dshs.wa.gov/docufind/LTCManual/documents/Chapter%2029.docx" TargetMode="External"/><Relationship Id="rId55" Type="http://schemas.openxmlformats.org/officeDocument/2006/relationships/hyperlink" Target="http://intra.altsa.dshs.wa.gov/docufind/LTCManual/documents/Chapter%205.doc"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apps.leg.wa.gov/wac/default.aspx?cite=388-106-1700" TargetMode="External"/><Relationship Id="rId2" Type="http://schemas.openxmlformats.org/officeDocument/2006/relationships/numbering" Target="numbering.xml"/><Relationship Id="rId29" Type="http://schemas.openxmlformats.org/officeDocument/2006/relationships/hyperlink" Target="http://apps.leg.wa.gov/wac/default.aspx?cite=388-106-0310" TargetMode="External"/><Relationship Id="rId24" Type="http://schemas.openxmlformats.org/officeDocument/2006/relationships/hyperlink" Target="http://apps.leg.wa.gov/wac/default.aspx?cite=388-106-1410" TargetMode="External"/><Relationship Id="rId40" Type="http://schemas.openxmlformats.org/officeDocument/2006/relationships/hyperlink" Target="mailto:" TargetMode="External"/><Relationship Id="rId45" Type="http://schemas.openxmlformats.org/officeDocument/2006/relationships/hyperlink" Target="https://www.dshs.wa.gov/sites/default/files/ALTSA/stakeholders/documents/RCL/GOSH-SH-One-Pager.pdf" TargetMode="External"/><Relationship Id="rId66" Type="http://schemas.openxmlformats.org/officeDocument/2006/relationships/hyperlink" Target="http://apps.leg.wa.gov/RCW/default.aspx?cite=74.42.05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LTC Manual Chapter Template 2019 (002) (AutoRecovered)</Template>
  <TotalTime>28</TotalTime>
  <Pages>14</Pages>
  <Words>4779</Words>
  <Characters>27246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Washington State DSHS</Company>
  <LinksUpToDate>false</LinksUpToDate>
  <CharactersWithSpaces>31962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McCue, Megan D (DSHS/ALTSA/HCS)</cp:lastModifiedBy>
  <cp:revision>35</cp:revision>
  <dcterms:created xsi:type="dcterms:W3CDTF">2025-03-27T18:24:00Z</dcterms:created>
  <dcterms:modified xsi:type="dcterms:W3CDTF">2025-05-20T18:28:00Z</dcterms:modified>
</cp:coreProperties>
</file>